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5B6E3B" w14:textId="77777777" w:rsidR="0043363A" w:rsidRPr="008D371D" w:rsidRDefault="0043363A" w:rsidP="0043363A">
      <w:pPr>
        <w:pStyle w:val="Nadpis4"/>
        <w:numPr>
          <w:ilvl w:val="0"/>
          <w:numId w:val="0"/>
        </w:numPr>
        <w:ind w:left="-28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760CF9" wp14:editId="60DC597D">
                <wp:simplePos x="0" y="0"/>
                <wp:positionH relativeFrom="margin">
                  <wp:posOffset>-363855</wp:posOffset>
                </wp:positionH>
                <wp:positionV relativeFrom="page">
                  <wp:posOffset>904875</wp:posOffset>
                </wp:positionV>
                <wp:extent cx="6123600" cy="2600325"/>
                <wp:effectExtent l="0" t="0" r="0" b="0"/>
                <wp:wrapNone/>
                <wp:docPr id="8" name="Coverpage_ImageTex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600" cy="2600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Mkatabulky"/>
                              <w:tblOverlap w:val="never"/>
                              <w:tblW w:w="9526" w:type="dxa"/>
                              <w:tblLayout w:type="fixed"/>
                              <w:tblCellMar>
                                <w:left w:w="0" w:type="dxa"/>
                                <w:right w:w="1134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9526"/>
                            </w:tblGrid>
                            <w:tr w:rsidR="0043363A" w:rsidRPr="00603C80" w14:paraId="1069AFC3" w14:textId="77777777" w:rsidTr="00594E03">
                              <w:trPr>
                                <w:trHeight w:hRule="exact" w:val="3839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744909F" w14:textId="77777777" w:rsidR="0043363A" w:rsidRPr="00603C80" w:rsidRDefault="0043363A" w:rsidP="00594E03">
                                  <w:pPr>
                                    <w:pStyle w:val="Documentdataleadtext"/>
                                  </w:pPr>
                                  <w:r>
                                    <w:t>Objednatel</w:t>
                                  </w:r>
                                </w:p>
                                <w:p w14:paraId="2C6D06BE" w14:textId="77777777" w:rsidR="0043363A" w:rsidRPr="00603C80" w:rsidRDefault="0043363A" w:rsidP="00594E03">
                                  <w:pPr>
                                    <w:pStyle w:val="Documentdatatext"/>
                                  </w:pPr>
                                  <w:r>
                                    <w:t>SAKO BRNO A.S.</w:t>
                                  </w:r>
                                </w:p>
                                <w:p w14:paraId="6DA87ED6" w14:textId="77777777" w:rsidR="0043363A" w:rsidRPr="00603C80" w:rsidRDefault="0043363A" w:rsidP="00594E03">
                                  <w:pPr>
                                    <w:pStyle w:val="Documentdataleadtext"/>
                                  </w:pPr>
                                </w:p>
                                <w:p w14:paraId="7416D372" w14:textId="77777777" w:rsidR="0043363A" w:rsidRPr="00603C80" w:rsidRDefault="0043363A" w:rsidP="00594E03">
                                  <w:pPr>
                                    <w:pStyle w:val="Documentdataleadtext"/>
                                  </w:pPr>
                                  <w:r>
                                    <w:t>Projekt</w:t>
                                  </w:r>
                                </w:p>
                                <w:p w14:paraId="2ABAB86C" w14:textId="09DD2C97" w:rsidR="0043363A" w:rsidRPr="00603C80" w:rsidRDefault="00F924F3" w:rsidP="00594E03">
                                  <w:pPr>
                                    <w:pStyle w:val="Documentdataleadtext"/>
                                  </w:pPr>
                                  <w:r w:rsidRPr="00F924F3">
                                    <w:rPr>
                                      <w:b/>
                                      <w:sz w:val="18"/>
                                    </w:rPr>
                                    <w:t>Modernizace ZEVO společnosti SAKO Brno</w:t>
                                  </w:r>
                                </w:p>
                                <w:p w14:paraId="102AE74E" w14:textId="77777777" w:rsidR="00643D38" w:rsidRDefault="00643D38" w:rsidP="00594E03">
                                  <w:pPr>
                                    <w:pStyle w:val="Documentdataleadtext"/>
                                  </w:pPr>
                                  <w:bookmarkStart w:id="0" w:name="LAN_Date_2"/>
                                </w:p>
                                <w:p w14:paraId="5841D263" w14:textId="54C7CDB1" w:rsidR="0043363A" w:rsidRPr="00603C80" w:rsidRDefault="0043363A" w:rsidP="00594E03">
                                  <w:pPr>
                                    <w:pStyle w:val="Documentdataleadtext"/>
                                  </w:pPr>
                                  <w:r>
                                    <w:t>Datum</w:t>
                                  </w:r>
                                  <w:bookmarkEnd w:id="0"/>
                                </w:p>
                                <w:p w14:paraId="22FD3939" w14:textId="45303165" w:rsidR="0043363A" w:rsidRPr="00636D99" w:rsidRDefault="008B75C9" w:rsidP="00594E03">
                                  <w:pPr>
                                    <w:pStyle w:val="Documentdataleadtext"/>
                                    <w:rPr>
                                      <w:b/>
                                      <w:bCs/>
                                      <w:sz w:val="18"/>
                                    </w:rPr>
                                  </w:pPr>
                                  <w:del w:id="1" w:author="Pavel Slezák" w:date="2025-03-07T08:53:00Z" w16du:dateUtc="2025-03-07T07:53:00Z">
                                    <w:r w:rsidDel="009F42E2">
                                      <w:rPr>
                                        <w:b/>
                                        <w:bCs/>
                                        <w:sz w:val="18"/>
                                      </w:rPr>
                                      <w:delText>Duben</w:delText>
                                    </w:r>
                                    <w:r w:rsidR="00636D99" w:rsidRPr="00636D99" w:rsidDel="009F42E2">
                                      <w:rPr>
                                        <w:b/>
                                        <w:bCs/>
                                        <w:sz w:val="18"/>
                                      </w:rPr>
                                      <w:delText xml:space="preserve"> </w:delText>
                                    </w:r>
                                  </w:del>
                                  <w:ins w:id="2" w:author="Pavel Slezák" w:date="2025-03-07T08:53:00Z" w16du:dateUtc="2025-03-07T07:53:00Z">
                                    <w:r w:rsidR="009F42E2">
                                      <w:rPr>
                                        <w:b/>
                                        <w:bCs/>
                                        <w:sz w:val="18"/>
                                      </w:rPr>
                                      <w:t>Březen</w:t>
                                    </w:r>
                                    <w:r w:rsidR="009F42E2" w:rsidRPr="00636D99">
                                      <w:rPr>
                                        <w:b/>
                                        <w:bCs/>
                                        <w:sz w:val="18"/>
                                      </w:rPr>
                                      <w:t xml:space="preserve"> </w:t>
                                    </w:r>
                                  </w:ins>
                                  <w:r w:rsidR="00636D99" w:rsidRPr="00636D99">
                                    <w:rPr>
                                      <w:b/>
                                      <w:bCs/>
                                      <w:sz w:val="18"/>
                                    </w:rPr>
                                    <w:t>202</w:t>
                                  </w:r>
                                  <w:del w:id="3" w:author="Pavel Slezák" w:date="2025-03-07T08:53:00Z" w16du:dateUtc="2025-03-07T07:53:00Z">
                                    <w:r w:rsidR="00F924F3" w:rsidDel="009F42E2">
                                      <w:rPr>
                                        <w:b/>
                                        <w:bCs/>
                                        <w:sz w:val="18"/>
                                      </w:rPr>
                                      <w:delText>4</w:delText>
                                    </w:r>
                                  </w:del>
                                  <w:ins w:id="4" w:author="Pavel Slezák" w:date="2025-03-07T08:53:00Z" w16du:dateUtc="2025-03-07T07:53:00Z">
                                    <w:r w:rsidR="009F42E2">
                                      <w:rPr>
                                        <w:b/>
                                        <w:bCs/>
                                        <w:sz w:val="18"/>
                                      </w:rPr>
                                      <w:t>5</w:t>
                                    </w:r>
                                  </w:ins>
                                </w:p>
                                <w:p w14:paraId="6789114D" w14:textId="77777777" w:rsidR="0043363A" w:rsidRPr="00603C80" w:rsidRDefault="0043363A" w:rsidP="00594E03">
                                  <w:pPr>
                                    <w:pStyle w:val="Documentdatatext"/>
                                  </w:pPr>
                                </w:p>
                              </w:tc>
                            </w:tr>
                          </w:tbl>
                          <w:p w14:paraId="418877D3" w14:textId="77777777" w:rsidR="0043363A" w:rsidRDefault="0043363A" w:rsidP="0043363A"/>
                          <w:p w14:paraId="2B69A508" w14:textId="77777777" w:rsidR="0043363A" w:rsidRDefault="0043363A" w:rsidP="0043363A"/>
                          <w:p w14:paraId="0EECF369" w14:textId="77777777" w:rsidR="0043363A" w:rsidRDefault="0043363A" w:rsidP="0043363A"/>
                          <w:p w14:paraId="3342ABE8" w14:textId="77777777" w:rsidR="0043363A" w:rsidRDefault="0043363A" w:rsidP="0043363A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760CF9" id="_x0000_t202" coordsize="21600,21600" o:spt="202" path="m,l,21600r21600,l21600,xe">
                <v:stroke joinstyle="miter"/>
                <v:path gradientshapeok="t" o:connecttype="rect"/>
              </v:shapetype>
              <v:shape id="Coverpage_ImageText" o:spid="_x0000_s1026" type="#_x0000_t202" style="position:absolute;left:0;text-align:left;margin-left:-28.65pt;margin-top:71.25pt;width:482.15pt;height:204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" stroked="f" strokeweight=".5pt">
                <v:textbox inset="0,0,0,0">
                  <w:txbxContent>
                    <w:tbl>
                      <w:tblPr>
                        <w:tblStyle w:val="Mkatabulky"/>
                        <w:tblOverlap w:val="never"/>
                        <w:tblW w:w="9526" w:type="dxa"/>
                        <w:tblLayout w:type="fixed"/>
                        <w:tblCellMar>
                          <w:left w:w="0" w:type="dxa"/>
                          <w:right w:w="1134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9526"/>
                      </w:tblGrid>
                      <w:tr w:rsidR="0043363A" w:rsidRPr="00603C80" w14:paraId="1069AFC3" w14:textId="77777777" w:rsidTr="00594E03">
                        <w:trPr>
                          <w:trHeight w:hRule="exact" w:val="3839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744909F" w14:textId="77777777" w:rsidR="0043363A" w:rsidRPr="00603C80" w:rsidRDefault="0043363A" w:rsidP="00594E03">
                            <w:pPr>
                              <w:pStyle w:val="Documentdataleadtext"/>
                            </w:pPr>
                            <w:r>
                              <w:t>Objednatel</w:t>
                            </w:r>
                          </w:p>
                          <w:p w14:paraId="2C6D06BE" w14:textId="77777777" w:rsidR="0043363A" w:rsidRPr="00603C80" w:rsidRDefault="0043363A" w:rsidP="00594E03">
                            <w:pPr>
                              <w:pStyle w:val="Documentdatatext"/>
                            </w:pPr>
                            <w:r>
                              <w:t>SAKO BRNO A.S.</w:t>
                            </w:r>
                          </w:p>
                          <w:p w14:paraId="6DA87ED6" w14:textId="77777777" w:rsidR="0043363A" w:rsidRPr="00603C80" w:rsidRDefault="0043363A" w:rsidP="00594E03">
                            <w:pPr>
                              <w:pStyle w:val="Documentdataleadtext"/>
                            </w:pPr>
                          </w:p>
                          <w:p w14:paraId="7416D372" w14:textId="77777777" w:rsidR="0043363A" w:rsidRPr="00603C80" w:rsidRDefault="0043363A" w:rsidP="00594E03">
                            <w:pPr>
                              <w:pStyle w:val="Documentdataleadtext"/>
                            </w:pPr>
                            <w:r>
                              <w:t>Projekt</w:t>
                            </w:r>
                          </w:p>
                          <w:p w14:paraId="2ABAB86C" w14:textId="09DD2C97" w:rsidR="0043363A" w:rsidRPr="00603C80" w:rsidRDefault="00F924F3" w:rsidP="00594E03">
                            <w:pPr>
                              <w:pStyle w:val="Documentdataleadtext"/>
                            </w:pPr>
                            <w:r w:rsidRPr="00F924F3">
                              <w:rPr>
                                <w:b/>
                                <w:sz w:val="18"/>
                              </w:rPr>
                              <w:t>Modernizace ZEVO společnosti SAKO Brno</w:t>
                            </w:r>
                          </w:p>
                          <w:p w14:paraId="102AE74E" w14:textId="77777777" w:rsidR="00643D38" w:rsidRDefault="00643D38" w:rsidP="00594E03">
                            <w:pPr>
                              <w:pStyle w:val="Documentdataleadtext"/>
                            </w:pPr>
                            <w:bookmarkStart w:id="5" w:name="LAN_Date_2"/>
                          </w:p>
                          <w:p w14:paraId="5841D263" w14:textId="54C7CDB1" w:rsidR="0043363A" w:rsidRPr="00603C80" w:rsidRDefault="0043363A" w:rsidP="00594E03">
                            <w:pPr>
                              <w:pStyle w:val="Documentdataleadtext"/>
                            </w:pPr>
                            <w:r>
                              <w:t>Datum</w:t>
                            </w:r>
                            <w:bookmarkEnd w:id="5"/>
                          </w:p>
                          <w:p w14:paraId="22FD3939" w14:textId="45303165" w:rsidR="0043363A" w:rsidRPr="00636D99" w:rsidRDefault="008B75C9" w:rsidP="00594E03">
                            <w:pPr>
                              <w:pStyle w:val="Documentdataleadtext"/>
                              <w:rPr>
                                <w:b/>
                                <w:bCs/>
                                <w:sz w:val="18"/>
                              </w:rPr>
                            </w:pPr>
                            <w:del w:id="6" w:author="Pavel Slezák" w:date="2025-03-07T08:53:00Z" w16du:dateUtc="2025-03-07T07:53:00Z">
                              <w:r w:rsidDel="009F42E2">
                                <w:rPr>
                                  <w:b/>
                                  <w:bCs/>
                                  <w:sz w:val="18"/>
                                </w:rPr>
                                <w:delText>Duben</w:delText>
                              </w:r>
                              <w:r w:rsidR="00636D99" w:rsidRPr="00636D99" w:rsidDel="009F42E2">
                                <w:rPr>
                                  <w:b/>
                                  <w:bCs/>
                                  <w:sz w:val="18"/>
                                </w:rPr>
                                <w:delText xml:space="preserve"> </w:delText>
                              </w:r>
                            </w:del>
                            <w:ins w:id="7" w:author="Pavel Slezák" w:date="2025-03-07T08:53:00Z" w16du:dateUtc="2025-03-07T07:53:00Z">
                              <w:r w:rsidR="009F42E2">
                                <w:rPr>
                                  <w:b/>
                                  <w:bCs/>
                                  <w:sz w:val="18"/>
                                </w:rPr>
                                <w:t>Březen</w:t>
                              </w:r>
                              <w:r w:rsidR="009F42E2" w:rsidRPr="00636D99">
                                <w:rPr>
                                  <w:b/>
                                  <w:bCs/>
                                  <w:sz w:val="18"/>
                                </w:rPr>
                                <w:t xml:space="preserve"> </w:t>
                              </w:r>
                            </w:ins>
                            <w:r w:rsidR="00636D99" w:rsidRPr="00636D99">
                              <w:rPr>
                                <w:b/>
                                <w:bCs/>
                                <w:sz w:val="18"/>
                              </w:rPr>
                              <w:t>202</w:t>
                            </w:r>
                            <w:del w:id="8" w:author="Pavel Slezák" w:date="2025-03-07T08:53:00Z" w16du:dateUtc="2025-03-07T07:53:00Z">
                              <w:r w:rsidR="00F924F3" w:rsidDel="009F42E2">
                                <w:rPr>
                                  <w:b/>
                                  <w:bCs/>
                                  <w:sz w:val="18"/>
                                </w:rPr>
                                <w:delText>4</w:delText>
                              </w:r>
                            </w:del>
                            <w:ins w:id="9" w:author="Pavel Slezák" w:date="2025-03-07T08:53:00Z" w16du:dateUtc="2025-03-07T07:53:00Z">
                              <w:r w:rsidR="009F42E2">
                                <w:rPr>
                                  <w:b/>
                                  <w:bCs/>
                                  <w:sz w:val="18"/>
                                </w:rPr>
                                <w:t>5</w:t>
                              </w:r>
                            </w:ins>
                          </w:p>
                          <w:p w14:paraId="6789114D" w14:textId="77777777" w:rsidR="0043363A" w:rsidRPr="00603C80" w:rsidRDefault="0043363A" w:rsidP="00594E03">
                            <w:pPr>
                              <w:pStyle w:val="Documentdatatext"/>
                            </w:pPr>
                          </w:p>
                        </w:tc>
                      </w:tr>
                    </w:tbl>
                    <w:p w14:paraId="418877D3" w14:textId="77777777" w:rsidR="0043363A" w:rsidRDefault="0043363A" w:rsidP="0043363A"/>
                    <w:p w14:paraId="2B69A508" w14:textId="77777777" w:rsidR="0043363A" w:rsidRDefault="0043363A" w:rsidP="0043363A"/>
                    <w:p w14:paraId="0EECF369" w14:textId="77777777" w:rsidR="0043363A" w:rsidRDefault="0043363A" w:rsidP="0043363A"/>
                    <w:p w14:paraId="3342ABE8" w14:textId="77777777" w:rsidR="0043363A" w:rsidRDefault="0043363A" w:rsidP="0043363A"/>
                  </w:txbxContent>
                </v:textbox>
                <w10:wrap anchorx="margin" anchory="page"/>
              </v:shape>
            </w:pict>
          </mc:Fallback>
        </mc:AlternateContent>
      </w:r>
      <w:r>
        <w:t>ccc</w:t>
      </w:r>
    </w:p>
    <w:p w14:paraId="7BA0828E" w14:textId="77777777" w:rsidR="0043363A" w:rsidRPr="008D371D" w:rsidRDefault="0043363A" w:rsidP="0043363A"/>
    <w:p w14:paraId="57BD7978" w14:textId="77777777" w:rsidR="0043363A" w:rsidRPr="008D371D" w:rsidRDefault="0043363A" w:rsidP="0043363A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61F09F" wp14:editId="4858BFEE">
                <wp:simplePos x="0" y="0"/>
                <wp:positionH relativeFrom="margin">
                  <wp:posOffset>-360045</wp:posOffset>
                </wp:positionH>
                <wp:positionV relativeFrom="page">
                  <wp:posOffset>900430</wp:posOffset>
                </wp:positionV>
                <wp:extent cx="6123600" cy="8733600"/>
                <wp:effectExtent l="0" t="0" r="0" b="0"/>
                <wp:wrapNone/>
                <wp:docPr id="10" name="Coverpage_TextOnl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600" cy="873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Mkatabulky"/>
                              <w:tblOverlap w:val="never"/>
                              <w:tblW w:w="9526" w:type="dxa"/>
                              <w:tblLayout w:type="fixed"/>
                              <w:tblCellMar>
                                <w:left w:w="0" w:type="dxa"/>
                                <w:right w:w="1134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9526"/>
                            </w:tblGrid>
                            <w:tr w:rsidR="0043363A" w:rsidRPr="00603C80" w14:paraId="0DB066A6" w14:textId="77777777" w:rsidTr="00F50260">
                              <w:trPr>
                                <w:trHeight w:val="4641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8552C5A" w14:textId="77777777" w:rsidR="0043363A" w:rsidRPr="00603C80" w:rsidRDefault="0043363A" w:rsidP="00594E03">
                                  <w:pPr>
                                    <w:pStyle w:val="Documentdataleadtext"/>
                                  </w:pPr>
                                  <w:bookmarkStart w:id="10" w:name="LAN_Intendedfor"/>
                                  <w:r>
                                    <w:t>Určeno pro</w:t>
                                  </w:r>
                                  <w:bookmarkEnd w:id="10"/>
                                </w:p>
                                <w:p w14:paraId="169337B6" w14:textId="77777777" w:rsidR="0043363A" w:rsidRPr="00603C80" w:rsidRDefault="0043363A" w:rsidP="00594E0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[Text]</w:instrText>
                                  </w:r>
                                  <w:bookmarkStart w:id="11" w:name="LAN_Text_12"/>
                                  <w:bookmarkEnd w:id="11"/>
                                  <w:r w:rsidRPr="00603C80">
                                    <w:fldChar w:fldCharType="end"/>
                                  </w:r>
                                </w:p>
                                <w:p w14:paraId="28CD11BE" w14:textId="77777777" w:rsidR="0043363A" w:rsidRPr="00603C80" w:rsidRDefault="0043363A" w:rsidP="00594E03">
                                  <w:pPr>
                                    <w:pStyle w:val="Documentdataleadtext"/>
                                  </w:pPr>
                                </w:p>
                                <w:p w14:paraId="5E2E6A95" w14:textId="77777777" w:rsidR="0043363A" w:rsidRPr="00603C80" w:rsidRDefault="0043363A" w:rsidP="00594E03">
                                  <w:pPr>
                                    <w:pStyle w:val="Documentdataleadtext"/>
                                  </w:pPr>
                                  <w:bookmarkStart w:id="12" w:name="LAN_Documenttype_2"/>
                                  <w:r>
                                    <w:t>Typ dokumentu</w:t>
                                  </w:r>
                                  <w:bookmarkEnd w:id="12"/>
                                </w:p>
                                <w:p w14:paraId="35BBB7B0" w14:textId="77777777" w:rsidR="0043363A" w:rsidRPr="00603C80" w:rsidRDefault="0043363A" w:rsidP="00594E0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[Text]</w:instrText>
                                  </w:r>
                                  <w:bookmarkStart w:id="13" w:name="LAN_Text_13"/>
                                  <w:bookmarkEnd w:id="13"/>
                                  <w:r w:rsidRPr="00603C80">
                                    <w:fldChar w:fldCharType="end"/>
                                  </w:r>
                                </w:p>
                                <w:p w14:paraId="7D82A171" w14:textId="77777777" w:rsidR="0043363A" w:rsidRPr="00603C80" w:rsidRDefault="0043363A" w:rsidP="00594E03">
                                  <w:pPr>
                                    <w:pStyle w:val="Documentdataleadtext"/>
                                  </w:pPr>
                                </w:p>
                                <w:p w14:paraId="17786955" w14:textId="77777777" w:rsidR="0043363A" w:rsidRPr="00603C80" w:rsidRDefault="0043363A" w:rsidP="00594E03">
                                  <w:pPr>
                                    <w:pStyle w:val="Documentdataleadtext"/>
                                  </w:pPr>
                                  <w:bookmarkStart w:id="14" w:name="LAN_Date_1"/>
                                  <w:r>
                                    <w:t>Datum</w:t>
                                  </w:r>
                                  <w:bookmarkEnd w:id="14"/>
                                </w:p>
                                <w:p w14:paraId="016DB055" w14:textId="77777777" w:rsidR="0043363A" w:rsidRPr="00603C80" w:rsidRDefault="0043363A" w:rsidP="00594E0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"[Měsíc, rok]"</w:instrText>
                                  </w:r>
                                  <w:bookmarkStart w:id="15" w:name="LAN_MonthYear_1"/>
                                  <w:bookmarkEnd w:id="15"/>
                                  <w:r w:rsidRPr="00603C80">
                                    <w:fldChar w:fldCharType="end"/>
                                  </w:r>
                                </w:p>
                                <w:p w14:paraId="6812672C" w14:textId="77777777" w:rsidR="0043363A" w:rsidRPr="00603C80" w:rsidRDefault="0043363A" w:rsidP="00594E03">
                                  <w:pPr>
                                    <w:pStyle w:val="Documentdataleadtext"/>
                                  </w:pPr>
                                </w:p>
                                <w:p w14:paraId="250CE8F7" w14:textId="77777777" w:rsidR="0043363A" w:rsidRPr="00603C80" w:rsidRDefault="0043363A" w:rsidP="00594E03">
                                  <w:pPr>
                                    <w:pStyle w:val="Documentdatalead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"[Volitelně 1 - Pokud není žádný volitelný text nezbytný, nezapomeňte tato pole smazat]"</w:instrText>
                                  </w:r>
                                  <w:bookmarkStart w:id="16" w:name="LAN_Optional"/>
                                  <w:bookmarkStart w:id="17" w:name="LAN_RememberDelete_6"/>
                                  <w:bookmarkEnd w:id="16"/>
                                  <w:bookmarkEnd w:id="17"/>
                                  <w:r w:rsidRPr="00603C80">
                                    <w:fldChar w:fldCharType="end"/>
                                  </w:r>
                                </w:p>
                                <w:p w14:paraId="7B5212D6" w14:textId="77777777" w:rsidR="0043363A" w:rsidRPr="00603C80" w:rsidRDefault="0043363A" w:rsidP="00594E0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"[Text - Pokud není žádný volitelný text nezbytný, nezapomeňte tato pole smazat]"</w:instrText>
                                  </w:r>
                                  <w:bookmarkStart w:id="18" w:name="LAN_Text_14"/>
                                  <w:bookmarkStart w:id="19" w:name="LAN_RememberDelete_7"/>
                                  <w:bookmarkEnd w:id="18"/>
                                  <w:bookmarkEnd w:id="19"/>
                                  <w:r w:rsidRPr="00603C80">
                                    <w:fldChar w:fldCharType="end"/>
                                  </w:r>
                                </w:p>
                                <w:p w14:paraId="16A9840C" w14:textId="77777777" w:rsidR="0043363A" w:rsidRPr="00603C80" w:rsidRDefault="0043363A" w:rsidP="00594E03">
                                  <w:pPr>
                                    <w:pStyle w:val="Documentdataleadtext"/>
                                  </w:pPr>
                                </w:p>
                                <w:p w14:paraId="003B6DD8" w14:textId="77777777" w:rsidR="0043363A" w:rsidRPr="00603C80" w:rsidRDefault="0043363A" w:rsidP="00594E03">
                                  <w:pPr>
                                    <w:pStyle w:val="Documentdatalead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"[Volitelně 2 - Pokud není žádný volitelný text nezbytný, nezapomeňte tato pole smazat]"</w:instrText>
                                  </w:r>
                                  <w:bookmarkStart w:id="20" w:name="LAN_Optional_1"/>
                                  <w:bookmarkStart w:id="21" w:name="LAN_RememberDelete_8"/>
                                  <w:bookmarkEnd w:id="20"/>
                                  <w:bookmarkEnd w:id="21"/>
                                  <w:r w:rsidRPr="00603C80">
                                    <w:fldChar w:fldCharType="end"/>
                                  </w:r>
                                </w:p>
                                <w:p w14:paraId="02F1B4C4" w14:textId="77777777" w:rsidR="0043363A" w:rsidRPr="00603C80" w:rsidRDefault="0043363A" w:rsidP="00594E0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"[Text - Pokud není žádný volitelný text nezbytný, nezapomeňte tato pole smazat]"</w:instrText>
                                  </w:r>
                                  <w:bookmarkStart w:id="22" w:name="LAN_Text_15"/>
                                  <w:bookmarkStart w:id="23" w:name="LAN_RememberDelete_9"/>
                                  <w:bookmarkEnd w:id="22"/>
                                  <w:bookmarkEnd w:id="23"/>
                                  <w:r w:rsidRPr="00603C80">
                                    <w:fldChar w:fldCharType="end"/>
                                  </w:r>
                                </w:p>
                              </w:tc>
                            </w:tr>
                            <w:tr w:rsidR="0043363A" w:rsidRPr="00B35708" w14:paraId="528AF31A" w14:textId="77777777" w:rsidTr="00F50260">
                              <w:tblPrEx>
                                <w:tblCellMar>
                                  <w:right w:w="0" w:type="dxa"/>
                                </w:tblCellMar>
                              </w:tblPrEx>
                              <w:trPr>
                                <w:trHeight w:hRule="exact" w:val="5425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35EACEF" w14:textId="78C6B2D8" w:rsidR="0043363A" w:rsidRPr="007308ED" w:rsidRDefault="005F4374" w:rsidP="00547F22">
                                  <w:pPr>
                                    <w:pStyle w:val="FrontpageHeading1"/>
                                  </w:pPr>
                                  <w:sdt>
                                    <w:sdtPr>
                                      <w:alias w:val="Název"/>
                                      <w:tag w:val="{&quot;SkabelonDesign&quot;:{&quot;type&quot;:&quot;text&quot;,&quot;binding&quot;:&quot;Doc.Prop.Ram_Document_Title1&quot;,&quot;ignoreBlank&quot;:true}}"/>
                                      <w:id w:val="1162898749"/>
                                      <w:placeholder>
                                        <w:docPart w:val="D135D0D762FA44F8825EE293DE6D2011"/>
                                      </w:placeholder>
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7774B9">
                                        <w:t>ČÁST II.c</w:t>
                                      </w:r>
                                    </w:sdtContent>
                                  </w:sdt>
                                  <w:r w:rsidR="0043363A">
                                    <w:t xml:space="preserve"> </w:t>
                                  </w:r>
                                </w:p>
                                <w:p w14:paraId="221D2115" w14:textId="4FF6C296" w:rsidR="0043363A" w:rsidRPr="00B35708" w:rsidRDefault="005F4374" w:rsidP="00547F22">
                                  <w:pPr>
                                    <w:pStyle w:val="FrontpageHeading2"/>
                                  </w:pPr>
                                  <w:sdt>
                                    <w:sdtPr>
                                      <w:alias w:val="Předmět:"/>
                                      <w:tag w:val="{&quot;SkabelonDesign&quot;:{&quot;type&quot;:&quot;text&quot;,&quot;binding&quot;:&quot;Doc.Prop.Ram_Document_Title2&quot;,&quot;ignoreBlank&quot;:true}}"/>
                                      <w:id w:val="317305559"/>
                                      <w:placeholder>
                                        <w:docPart w:val="7B09E6C5E96F4A9F8C0487CFE323A8A8"/>
                                      </w:placeholder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C25552">
                                        <w:t>Smluvní pokuty za nedodržení hodnot</w:t>
                                      </w:r>
                                    </w:sdtContent>
                                  </w:sdt>
                                </w:p>
                              </w:tc>
                            </w:tr>
                          </w:tbl>
                          <w:p w14:paraId="379D096F" w14:textId="77777777" w:rsidR="0043363A" w:rsidRDefault="0043363A" w:rsidP="0043363A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61F09F" id="Coverpage_TextOnly" o:spid="_x0000_s1027" type="#_x0000_t202" style="position:absolute;margin-left:-28.35pt;margin-top:70.9pt;width:482.15pt;height:687.7pt;z-index:251660288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" stroked="f" strokeweight=".5pt">
                <v:textbox inset="0,0,0,0">
                  <w:txbxContent>
                    <w:tbl>
                      <w:tblPr>
                        <w:tblStyle w:val="Mkatabulky"/>
                        <w:tblOverlap w:val="never"/>
                        <w:tblW w:w="9526" w:type="dxa"/>
                        <w:tblLayout w:type="fixed"/>
                        <w:tblCellMar>
                          <w:left w:w="0" w:type="dxa"/>
                          <w:right w:w="1134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9526"/>
                      </w:tblGrid>
                      <w:tr w:rsidR="0043363A" w:rsidRPr="00603C80" w14:paraId="0DB066A6" w14:textId="77777777" w:rsidTr="00F50260">
                        <w:trPr>
                          <w:trHeight w:val="4641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8552C5A" w14:textId="77777777" w:rsidR="0043363A" w:rsidRPr="00603C80" w:rsidRDefault="0043363A" w:rsidP="00594E03">
                            <w:pPr>
                              <w:pStyle w:val="Documentdataleadtext"/>
                            </w:pPr>
                            <w:bookmarkStart w:id="24" w:name="LAN_Intendedfor"/>
                            <w:r>
                              <w:t>Určeno pro</w:t>
                            </w:r>
                            <w:bookmarkEnd w:id="24"/>
                          </w:p>
                          <w:p w14:paraId="169337B6" w14:textId="77777777" w:rsidR="0043363A" w:rsidRPr="00603C80" w:rsidRDefault="0043363A" w:rsidP="00594E0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[Text]</w:instrText>
                            </w:r>
                            <w:bookmarkStart w:id="25" w:name="LAN_Text_12"/>
                            <w:bookmarkEnd w:id="25"/>
                            <w:r w:rsidRPr="00603C80">
                              <w:fldChar w:fldCharType="end"/>
                            </w:r>
                          </w:p>
                          <w:p w14:paraId="28CD11BE" w14:textId="77777777" w:rsidR="0043363A" w:rsidRPr="00603C80" w:rsidRDefault="0043363A" w:rsidP="00594E03">
                            <w:pPr>
                              <w:pStyle w:val="Documentdataleadtext"/>
                            </w:pPr>
                          </w:p>
                          <w:p w14:paraId="5E2E6A95" w14:textId="77777777" w:rsidR="0043363A" w:rsidRPr="00603C80" w:rsidRDefault="0043363A" w:rsidP="00594E03">
                            <w:pPr>
                              <w:pStyle w:val="Documentdataleadtext"/>
                            </w:pPr>
                            <w:bookmarkStart w:id="26" w:name="LAN_Documenttype_2"/>
                            <w:r>
                              <w:t>Typ dokumentu</w:t>
                            </w:r>
                            <w:bookmarkEnd w:id="26"/>
                          </w:p>
                          <w:p w14:paraId="35BBB7B0" w14:textId="77777777" w:rsidR="0043363A" w:rsidRPr="00603C80" w:rsidRDefault="0043363A" w:rsidP="00594E0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[Text]</w:instrText>
                            </w:r>
                            <w:bookmarkStart w:id="27" w:name="LAN_Text_13"/>
                            <w:bookmarkEnd w:id="27"/>
                            <w:r w:rsidRPr="00603C80">
                              <w:fldChar w:fldCharType="end"/>
                            </w:r>
                          </w:p>
                          <w:p w14:paraId="7D82A171" w14:textId="77777777" w:rsidR="0043363A" w:rsidRPr="00603C80" w:rsidRDefault="0043363A" w:rsidP="00594E03">
                            <w:pPr>
                              <w:pStyle w:val="Documentdataleadtext"/>
                            </w:pPr>
                          </w:p>
                          <w:p w14:paraId="17786955" w14:textId="77777777" w:rsidR="0043363A" w:rsidRPr="00603C80" w:rsidRDefault="0043363A" w:rsidP="00594E03">
                            <w:pPr>
                              <w:pStyle w:val="Documentdataleadtext"/>
                            </w:pPr>
                            <w:bookmarkStart w:id="28" w:name="LAN_Date_1"/>
                            <w:r>
                              <w:t>Datum</w:t>
                            </w:r>
                            <w:bookmarkEnd w:id="28"/>
                          </w:p>
                          <w:p w14:paraId="016DB055" w14:textId="77777777" w:rsidR="0043363A" w:rsidRPr="00603C80" w:rsidRDefault="0043363A" w:rsidP="00594E0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"[Měsíc, rok]"</w:instrText>
                            </w:r>
                            <w:bookmarkStart w:id="29" w:name="LAN_MonthYear_1"/>
                            <w:bookmarkEnd w:id="29"/>
                            <w:r w:rsidRPr="00603C80">
                              <w:fldChar w:fldCharType="end"/>
                            </w:r>
                          </w:p>
                          <w:p w14:paraId="6812672C" w14:textId="77777777" w:rsidR="0043363A" w:rsidRPr="00603C80" w:rsidRDefault="0043363A" w:rsidP="00594E03">
                            <w:pPr>
                              <w:pStyle w:val="Documentdataleadtext"/>
                            </w:pPr>
                          </w:p>
                          <w:p w14:paraId="250CE8F7" w14:textId="77777777" w:rsidR="0043363A" w:rsidRPr="00603C80" w:rsidRDefault="0043363A" w:rsidP="00594E03">
                            <w:pPr>
                              <w:pStyle w:val="Documentdatalead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"[Volitelně 1 - Pokud není žádný volitelný text nezbytný, nezapomeňte tato pole smazat]"</w:instrText>
                            </w:r>
                            <w:bookmarkStart w:id="30" w:name="LAN_Optional"/>
                            <w:bookmarkStart w:id="31" w:name="LAN_RememberDelete_6"/>
                            <w:bookmarkEnd w:id="30"/>
                            <w:bookmarkEnd w:id="31"/>
                            <w:r w:rsidRPr="00603C80">
                              <w:fldChar w:fldCharType="end"/>
                            </w:r>
                          </w:p>
                          <w:p w14:paraId="7B5212D6" w14:textId="77777777" w:rsidR="0043363A" w:rsidRPr="00603C80" w:rsidRDefault="0043363A" w:rsidP="00594E0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"[Text - Pokud není žádný volitelný text nezbytný, nezapomeňte tato pole smazat]"</w:instrText>
                            </w:r>
                            <w:bookmarkStart w:id="32" w:name="LAN_Text_14"/>
                            <w:bookmarkStart w:id="33" w:name="LAN_RememberDelete_7"/>
                            <w:bookmarkEnd w:id="32"/>
                            <w:bookmarkEnd w:id="33"/>
                            <w:r w:rsidRPr="00603C80">
                              <w:fldChar w:fldCharType="end"/>
                            </w:r>
                          </w:p>
                          <w:p w14:paraId="16A9840C" w14:textId="77777777" w:rsidR="0043363A" w:rsidRPr="00603C80" w:rsidRDefault="0043363A" w:rsidP="00594E03">
                            <w:pPr>
                              <w:pStyle w:val="Documentdataleadtext"/>
                            </w:pPr>
                          </w:p>
                          <w:p w14:paraId="003B6DD8" w14:textId="77777777" w:rsidR="0043363A" w:rsidRPr="00603C80" w:rsidRDefault="0043363A" w:rsidP="00594E03">
                            <w:pPr>
                              <w:pStyle w:val="Documentdatalead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"[Volitelně 2 - Pokud není žádný volitelný text nezbytný, nezapomeňte tato pole smazat]"</w:instrText>
                            </w:r>
                            <w:bookmarkStart w:id="34" w:name="LAN_Optional_1"/>
                            <w:bookmarkStart w:id="35" w:name="LAN_RememberDelete_8"/>
                            <w:bookmarkEnd w:id="34"/>
                            <w:bookmarkEnd w:id="35"/>
                            <w:r w:rsidRPr="00603C80">
                              <w:fldChar w:fldCharType="end"/>
                            </w:r>
                          </w:p>
                          <w:p w14:paraId="02F1B4C4" w14:textId="77777777" w:rsidR="0043363A" w:rsidRPr="00603C80" w:rsidRDefault="0043363A" w:rsidP="00594E0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"[Text - Pokud není žádný volitelný text nezbytný, nezapomeňte tato pole smazat]"</w:instrText>
                            </w:r>
                            <w:bookmarkStart w:id="36" w:name="LAN_Text_15"/>
                            <w:bookmarkStart w:id="37" w:name="LAN_RememberDelete_9"/>
                            <w:bookmarkEnd w:id="36"/>
                            <w:bookmarkEnd w:id="37"/>
                            <w:r w:rsidRPr="00603C80">
                              <w:fldChar w:fldCharType="end"/>
                            </w:r>
                          </w:p>
                        </w:tc>
                      </w:tr>
                      <w:tr w:rsidR="0043363A" w:rsidRPr="00B35708" w14:paraId="528AF31A" w14:textId="77777777" w:rsidTr="00F50260">
                        <w:tblPrEx>
                          <w:tblCellMar>
                            <w:right w:w="0" w:type="dxa"/>
                          </w:tblCellMar>
                        </w:tblPrEx>
                        <w:trPr>
                          <w:trHeight w:hRule="exact" w:val="5425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35EACEF" w14:textId="78C6B2D8" w:rsidR="0043363A" w:rsidRPr="007308ED" w:rsidRDefault="003842A5" w:rsidP="00547F22">
                            <w:pPr>
                              <w:pStyle w:val="FrontpageHeading1"/>
                            </w:pPr>
                            <w:sdt>
                              <w:sdtPr>
                                <w:alias w:val="Název"/>
                                <w:tag w:val="{&quot;SkabelonDesign&quot;:{&quot;type&quot;:&quot;text&quot;,&quot;binding&quot;:&quot;Doc.Prop.Ram_Document_Title1&quot;,&quot;ignoreBlank&quot;:true}}"/>
                                <w:id w:val="1162898749"/>
                                <w:placeholder>
                                  <w:docPart w:val="D135D0D762FA44F8825EE293DE6D2011"/>
                                </w:placeholder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7774B9">
                                  <w:t>ČÁST II.c</w:t>
                                </w:r>
                              </w:sdtContent>
                            </w:sdt>
                            <w:r w:rsidR="0043363A">
                              <w:t xml:space="preserve"> </w:t>
                            </w:r>
                          </w:p>
                          <w:p w14:paraId="221D2115" w14:textId="4FF6C296" w:rsidR="0043363A" w:rsidRPr="00B35708" w:rsidRDefault="003842A5" w:rsidP="00547F22">
                            <w:pPr>
                              <w:pStyle w:val="FrontpageHeading2"/>
                            </w:pPr>
                            <w:sdt>
                              <w:sdtPr>
                                <w:alias w:val="Předmět:"/>
                                <w:tag w:val="{&quot;SkabelonDesign&quot;:{&quot;type&quot;:&quot;text&quot;,&quot;binding&quot;:&quot;Doc.Prop.Ram_Document_Title2&quot;,&quot;ignoreBlank&quot;:true}}"/>
                                <w:id w:val="317305559"/>
                                <w:placeholder>
                                  <w:docPart w:val="7B09E6C5E96F4A9F8C0487CFE323A8A8"/>
                                </w:placeholder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C25552">
                                  <w:t>Smluvní pokuty za nedodržení hodnot</w:t>
                                </w:r>
                              </w:sdtContent>
                            </w:sdt>
                          </w:p>
                        </w:tc>
                      </w:tr>
                    </w:tbl>
                    <w:p w14:paraId="379D096F" w14:textId="77777777" w:rsidR="0043363A" w:rsidRDefault="0043363A" w:rsidP="0043363A"/>
                  </w:txbxContent>
                </v:textbox>
                <w10:wrap anchorx="margin" anchory="page"/>
              </v:shape>
            </w:pict>
          </mc:Fallback>
        </mc:AlternateContent>
      </w:r>
    </w:p>
    <w:p w14:paraId="1AE9E26A" w14:textId="77777777" w:rsidR="0043363A" w:rsidRPr="008D371D" w:rsidRDefault="0043363A" w:rsidP="0043363A"/>
    <w:p w14:paraId="199FAC9D" w14:textId="77777777" w:rsidR="0043363A" w:rsidRPr="008D371D" w:rsidRDefault="0043363A" w:rsidP="0043363A"/>
    <w:p w14:paraId="1DADCE0A" w14:textId="76ED70F4" w:rsidR="0043363A" w:rsidRPr="008D371D" w:rsidRDefault="00706794" w:rsidP="0043363A">
      <w:pPr>
        <w:sectPr w:rsidR="0043363A" w:rsidRPr="008D371D" w:rsidSect="008D78AD">
          <w:headerReference w:type="even" r:id="rId7"/>
          <w:footerReference w:type="even" r:id="rId8"/>
          <w:footerReference w:type="default" r:id="rId9"/>
          <w:pgSz w:w="11907" w:h="16839" w:code="9"/>
          <w:pgMar w:top="1984" w:right="1190" w:bottom="1417" w:left="1757" w:header="851" w:footer="680" w:gutter="0"/>
          <w:cols w:space="708"/>
          <w:docGrid w:linePitch="360"/>
        </w:sect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5E338EC8" wp14:editId="478E4C42">
            <wp:simplePos x="1113183" y="2250219"/>
            <wp:positionH relativeFrom="page">
              <wp:align>center</wp:align>
            </wp:positionH>
            <wp:positionV relativeFrom="paragraph">
              <wp:posOffset>3236595</wp:posOffset>
            </wp:positionV>
            <wp:extent cx="5662800" cy="3628800"/>
            <wp:effectExtent l="0" t="0" r="0" b="0"/>
            <wp:wrapNone/>
            <wp:docPr id="161870690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8706905" name="Obrázek 1618706905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2800" cy="362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3363A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13B67B" wp14:editId="564C7450">
                <wp:simplePos x="0" y="0"/>
                <wp:positionH relativeFrom="margin">
                  <wp:posOffset>-362229</wp:posOffset>
                </wp:positionH>
                <wp:positionV relativeFrom="margin">
                  <wp:posOffset>2602586</wp:posOffset>
                </wp:positionV>
                <wp:extent cx="6123305" cy="5855487"/>
                <wp:effectExtent l="0" t="0" r="0" b="0"/>
                <wp:wrapNone/>
                <wp:docPr id="7" name="Coverpage_Imag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305" cy="58554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Blank"/>
                              <w:tblW w:w="9526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9526"/>
                            </w:tblGrid>
                            <w:tr w:rsidR="0043363A" w:rsidRPr="00B35708" w14:paraId="111124CC" w14:textId="77777777" w:rsidTr="00A84F08">
                              <w:trPr>
                                <w:trHeight w:hRule="exact" w:val="2835"/>
                              </w:trPr>
                              <w:tc>
                                <w:tcPr>
                                  <w:tcW w:w="8947" w:type="dxa"/>
                                </w:tcPr>
                                <w:p w14:paraId="22C6C09A" w14:textId="3FA75879" w:rsidR="0043363A" w:rsidRPr="007308ED" w:rsidRDefault="005F4374" w:rsidP="00586EE5">
                                  <w:pPr>
                                    <w:pStyle w:val="FrontpageHeading1"/>
                                    <w:ind w:right="-114"/>
                                  </w:pPr>
                                  <w:sdt>
                                    <w:sdtPr>
                                      <w:alias w:val="Název"/>
                                      <w:tag w:val="{&quot;SkabelonDesign&quot;:{&quot;type&quot;:&quot;text&quot;,&quot;binding&quot;:&quot;Doc.Prop.Ram_Document_Title1&quot;,&quot;ignoreBlank&quot;:true}}"/>
                                      <w:id w:val="-449705736"/>
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3653F1">
                                        <w:t xml:space="preserve">ČÁST </w:t>
                                      </w:r>
                                      <w:r w:rsidR="00C25552">
                                        <w:t>II</w:t>
                                      </w:r>
                                      <w:r w:rsidR="003653F1">
                                        <w:t>.</w:t>
                                      </w:r>
                                      <w:r w:rsidR="007774B9">
                                        <w:t>c</w:t>
                                      </w:r>
                                    </w:sdtContent>
                                  </w:sdt>
                                </w:p>
                                <w:p w14:paraId="3DD78B8B" w14:textId="38B2A81D" w:rsidR="0043363A" w:rsidRPr="007308ED" w:rsidRDefault="005F4374" w:rsidP="002E24F9">
                                  <w:pPr>
                                    <w:pStyle w:val="FrontpageHeading2"/>
                                    <w:ind w:right="27"/>
                                  </w:pPr>
                                  <w:sdt>
                                    <w:sdtPr>
                                      <w:alias w:val="Předmět:"/>
                                      <w:tag w:val="{&quot;SkabelonDesign&quot;:{&quot;type&quot;:&quot;text&quot;,&quot;binding&quot;:&quot;Doc.Prop.Ram_Document_Title2&quot;,&quot;ignoreBlank&quot;:true}}"/>
                                      <w:id w:val="1461001095"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4303ED" w:rsidRPr="00C25552">
                                        <w:t>S</w:t>
                                      </w:r>
                                      <w:r w:rsidR="00C25552">
                                        <w:t>mluvní pokuty za nedodržení hodnot</w:t>
                                      </w:r>
                                    </w:sdtContent>
                                  </w:sdt>
                                </w:p>
                              </w:tc>
                            </w:tr>
                            <w:tr w:rsidR="0043363A" w:rsidRPr="00B35708" w14:paraId="50987BDC" w14:textId="77777777" w:rsidTr="00A84F08">
                              <w:trPr>
                                <w:trHeight w:hRule="exact" w:val="437"/>
                              </w:trPr>
                              <w:tc>
                                <w:tcPr>
                                  <w:tcW w:w="8947" w:type="dxa"/>
                                </w:tcPr>
                                <w:p w14:paraId="59BD5CA8" w14:textId="77777777" w:rsidR="0043363A" w:rsidRPr="00B35708" w:rsidRDefault="0043363A" w:rsidP="00A84F08">
                                  <w:pPr>
                                    <w:suppressOverlap/>
                                  </w:pPr>
                                </w:p>
                              </w:tc>
                            </w:tr>
                            <w:tr w:rsidR="0043363A" w:rsidRPr="00B35708" w14:paraId="6AB803D7" w14:textId="77777777" w:rsidTr="00013EEA">
                              <w:trPr>
                                <w:trHeight w:hRule="exact" w:val="5727"/>
                              </w:trPr>
                              <w:tc>
                                <w:tcPr>
                                  <w:tcW w:w="8947" w:type="dxa"/>
                                </w:tcPr>
                                <w:p w14:paraId="04D4972B" w14:textId="77777777" w:rsidR="0043363A" w:rsidRPr="00B35708" w:rsidRDefault="0043363A" w:rsidP="00013EEA">
                                  <w:pPr>
                                    <w:suppressOverlap/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14:paraId="30784A4A" w14:textId="77777777" w:rsidR="0043363A" w:rsidRDefault="0043363A" w:rsidP="0043363A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13B67B" id="Coverpage_Image" o:spid="_x0000_s1028" type="#_x0000_t202" style="position:absolute;margin-left:-28.5pt;margin-top:204.95pt;width:482.15pt;height:461.0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" stroked="f" strokeweight=".5pt">
                <v:textbox inset="0,0,0,0">
                  <w:txbxContent>
                    <w:tbl>
                      <w:tblPr>
                        <w:tblStyle w:val="Blank"/>
                        <w:tblW w:w="9526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9526"/>
                      </w:tblGrid>
                      <w:tr w:rsidR="0043363A" w:rsidRPr="00B35708" w14:paraId="111124CC" w14:textId="77777777" w:rsidTr="00A84F08">
                        <w:trPr>
                          <w:trHeight w:hRule="exact" w:val="2835"/>
                        </w:trPr>
                        <w:tc>
                          <w:tcPr>
                            <w:tcW w:w="8947" w:type="dxa"/>
                          </w:tcPr>
                          <w:p w14:paraId="22C6C09A" w14:textId="3FA75879" w:rsidR="0043363A" w:rsidRPr="007308ED" w:rsidRDefault="005F4374" w:rsidP="00586EE5">
                            <w:pPr>
                              <w:pStyle w:val="FrontpageHeading1"/>
                              <w:ind w:right="-114"/>
                            </w:pPr>
                            <w:sdt>
                              <w:sdtPr>
                                <w:alias w:val="Název"/>
                                <w:tag w:val="{&quot;SkabelonDesign&quot;:{&quot;type&quot;:&quot;text&quot;,&quot;binding&quot;:&quot;Doc.Prop.Ram_Document_Title1&quot;,&quot;ignoreBlank&quot;:true}}"/>
                                <w:id w:val="-449705736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3653F1">
                                  <w:t xml:space="preserve">ČÁST </w:t>
                                </w:r>
                                <w:r w:rsidR="00C25552">
                                  <w:t>II</w:t>
                                </w:r>
                                <w:r w:rsidR="003653F1">
                                  <w:t>.</w:t>
                                </w:r>
                                <w:r w:rsidR="007774B9">
                                  <w:t>c</w:t>
                                </w:r>
                              </w:sdtContent>
                            </w:sdt>
                          </w:p>
                          <w:p w14:paraId="3DD78B8B" w14:textId="38B2A81D" w:rsidR="0043363A" w:rsidRPr="007308ED" w:rsidRDefault="005F4374" w:rsidP="002E24F9">
                            <w:pPr>
                              <w:pStyle w:val="FrontpageHeading2"/>
                              <w:ind w:right="27"/>
                            </w:pPr>
                            <w:sdt>
                              <w:sdtPr>
                                <w:alias w:val="Předmět:"/>
                                <w:tag w:val="{&quot;SkabelonDesign&quot;:{&quot;type&quot;:&quot;text&quot;,&quot;binding&quot;:&quot;Doc.Prop.Ram_Document_Title2&quot;,&quot;ignoreBlank&quot;:true}}"/>
                                <w:id w:val="1461001095"/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4303ED" w:rsidRPr="00C25552">
                                  <w:t>S</w:t>
                                </w:r>
                                <w:r w:rsidR="00C25552">
                                  <w:t>mluvní pokuty za nedodržení hodnot</w:t>
                                </w:r>
                              </w:sdtContent>
                            </w:sdt>
                          </w:p>
                        </w:tc>
                      </w:tr>
                      <w:tr w:rsidR="0043363A" w:rsidRPr="00B35708" w14:paraId="50987BDC" w14:textId="77777777" w:rsidTr="00A84F08">
                        <w:trPr>
                          <w:trHeight w:hRule="exact" w:val="437"/>
                        </w:trPr>
                        <w:tc>
                          <w:tcPr>
                            <w:tcW w:w="8947" w:type="dxa"/>
                          </w:tcPr>
                          <w:p w14:paraId="59BD5CA8" w14:textId="77777777" w:rsidR="0043363A" w:rsidRPr="00B35708" w:rsidRDefault="0043363A" w:rsidP="00A84F08">
                            <w:pPr>
                              <w:suppressOverlap/>
                            </w:pPr>
                          </w:p>
                        </w:tc>
                      </w:tr>
                      <w:tr w:rsidR="0043363A" w:rsidRPr="00B35708" w14:paraId="6AB803D7" w14:textId="77777777" w:rsidTr="00013EEA">
                        <w:trPr>
                          <w:trHeight w:hRule="exact" w:val="5727"/>
                        </w:trPr>
                        <w:tc>
                          <w:tcPr>
                            <w:tcW w:w="8947" w:type="dxa"/>
                          </w:tcPr>
                          <w:p w14:paraId="04D4972B" w14:textId="77777777" w:rsidR="0043363A" w:rsidRPr="00B35708" w:rsidRDefault="0043363A" w:rsidP="00013EEA">
                            <w:pPr>
                              <w:suppressOverlap/>
                              <w:jc w:val="center"/>
                            </w:pPr>
                          </w:p>
                        </w:tc>
                      </w:tr>
                    </w:tbl>
                    <w:p w14:paraId="30784A4A" w14:textId="77777777" w:rsidR="0043363A" w:rsidRDefault="0043363A" w:rsidP="0043363A"/>
                  </w:txbxContent>
                </v:textbox>
                <w10:wrap anchorx="margin" anchory="margin"/>
              </v:shape>
            </w:pict>
          </mc:Fallback>
        </mc:AlternateContent>
      </w:r>
    </w:p>
    <w:tbl>
      <w:tblPr>
        <w:tblStyle w:val="Mkatabulky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1"/>
      </w:tblGrid>
      <w:tr w:rsidR="0043363A" w:rsidRPr="008D371D" w14:paraId="3EBB83D4" w14:textId="77777777" w:rsidTr="00E74B5B">
        <w:trPr>
          <w:trHeight w:val="3341"/>
        </w:trPr>
        <w:tc>
          <w:tcPr>
            <w:tcW w:w="7201" w:type="dxa"/>
          </w:tcPr>
          <w:sdt>
            <w:sdtPr>
              <w:alias w:val="Název"/>
              <w:tag w:val="{&quot;SkabelonDesign&quot;:{&quot;type&quot;:&quot;text&quot;,&quot;binding&quot;:&quot;Doc.Prop.Ram_Document_Title1&quot;,&quot;ignoreBlank&quot;:true}}"/>
              <w:id w:val="1269277112"/>
              <w:placeholder>
                <w:docPart w:val="26965B4C7B8F439AB4DBE1D227AC0222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p w14:paraId="2FC628A8" w14:textId="6B4E7F34" w:rsidR="0043363A" w:rsidRPr="008D371D" w:rsidRDefault="008D78AD" w:rsidP="00E74B5B">
                <w:pPr>
                  <w:pStyle w:val="Template-ReftoFrontpageheading2"/>
                </w:pPr>
                <w:r>
                  <w:t>ČÁST II.c</w:t>
                </w:r>
              </w:p>
            </w:sdtContent>
          </w:sdt>
          <w:p w14:paraId="60127265" w14:textId="79C727E8" w:rsidR="0043363A" w:rsidRPr="008D371D" w:rsidRDefault="005F4374" w:rsidP="00E74B5B">
            <w:pPr>
              <w:pStyle w:val="Template-ReftoFrontpageheading2"/>
            </w:pPr>
            <w:sdt>
              <w:sdtPr>
                <w:alias w:val="Předmět:"/>
                <w:tag w:val="{&quot;SkabelonDesign&quot;:{&quot;type&quot;:&quot;text&quot;,&quot;binding&quot;:&quot;Doc.Prop.Ram_Document_Title2&quot;,&quot;ignoreBlank&quot;:true}}"/>
                <w:id w:val="1642695357"/>
                <w:placeholder>
                  <w:docPart w:val="B7796380C55D425CB42FF1FC96D0D685"/>
                </w:placeholder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EndPr/>
              <w:sdtContent>
                <w:r w:rsidR="008D78AD">
                  <w:t>Smluvní pokuty za nedodržení hodnot</w:t>
                </w:r>
              </w:sdtContent>
            </w:sdt>
          </w:p>
        </w:tc>
      </w:tr>
    </w:tbl>
    <w:tbl>
      <w:tblPr>
        <w:tblStyle w:val="Mkatabulky"/>
        <w:tblpPr w:leftFromText="141" w:rightFromText="141" w:vertAnchor="text" w:horzAnchor="page" w:tblpX="1198" w:tblpY="4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4"/>
        <w:gridCol w:w="6037"/>
      </w:tblGrid>
      <w:tr w:rsidR="0043363A" w:rsidRPr="00DD4FCD" w14:paraId="6396FB89" w14:textId="77777777" w:rsidTr="00E74B5B">
        <w:trPr>
          <w:trHeight w:val="227"/>
        </w:trPr>
        <w:tc>
          <w:tcPr>
            <w:tcW w:w="1164" w:type="dxa"/>
          </w:tcPr>
          <w:p w14:paraId="3ABD2E83" w14:textId="77777777" w:rsidR="0043363A" w:rsidRPr="00DD4FCD" w:rsidRDefault="0043363A" w:rsidP="00E74B5B">
            <w:pPr>
              <w:pStyle w:val="DocumentInfo"/>
            </w:pPr>
            <w:bookmarkStart w:id="24" w:name="LAN_ProjectName"/>
            <w:bookmarkStart w:id="25" w:name="_Hlk496170930"/>
            <w:r w:rsidRPr="00DD4FCD">
              <w:t>Název projektu</w:t>
            </w:r>
            <w:bookmarkEnd w:id="24"/>
          </w:p>
        </w:tc>
        <w:tc>
          <w:tcPr>
            <w:tcW w:w="6037" w:type="dxa"/>
          </w:tcPr>
          <w:p w14:paraId="06AE30E8" w14:textId="5A5D69D4" w:rsidR="0043363A" w:rsidRPr="00DD4FCD" w:rsidRDefault="005F4374" w:rsidP="00E74B5B">
            <w:pPr>
              <w:pStyle w:val="DocumentInfo-Bold"/>
            </w:pPr>
            <w:sdt>
              <w:sdtPr>
                <w:alias w:val="Název projektu"/>
                <w:tag w:val="{&quot;SkabelonDesign&quot;:{&quot;type&quot;:&quot;text&quot;,&quot;binding&quot;:&quot;Doc.Prop.Ram_Project_Name&quot;,&quot;ignoreBlank&quot;:true}}"/>
                <w:id w:val="2146150831"/>
                <w:placeholder>
                  <w:docPart w:val="0634F1FCFDEC499094B9B4F9381A4D45"/>
                </w:placeholder>
              </w:sdtPr>
              <w:sdtEndPr/>
              <w:sdtContent>
                <w:r w:rsidR="00F924F3">
                  <w:t xml:space="preserve"> </w:t>
                </w:r>
                <w:r w:rsidR="00F924F3" w:rsidRPr="00F924F3">
                  <w:t xml:space="preserve">Modernizace ZEVO společnosti SAKO Brno </w:t>
                </w:r>
              </w:sdtContent>
            </w:sdt>
          </w:p>
        </w:tc>
      </w:tr>
      <w:tr w:rsidR="0043363A" w:rsidRPr="00DD4FCD" w14:paraId="30C807EC" w14:textId="77777777" w:rsidTr="00E74B5B">
        <w:trPr>
          <w:trHeight w:val="227"/>
        </w:trPr>
        <w:tc>
          <w:tcPr>
            <w:tcW w:w="1164" w:type="dxa"/>
          </w:tcPr>
          <w:p w14:paraId="323CAD02" w14:textId="77777777" w:rsidR="0043363A" w:rsidRPr="00DD4FCD" w:rsidRDefault="0043363A" w:rsidP="00E74B5B">
            <w:pPr>
              <w:pStyle w:val="DocumentInfo"/>
            </w:pPr>
            <w:bookmarkStart w:id="26" w:name="LAN_Version"/>
            <w:r w:rsidRPr="00DD4FCD">
              <w:t>Verze</w:t>
            </w:r>
            <w:bookmarkEnd w:id="26"/>
          </w:p>
        </w:tc>
        <w:tc>
          <w:tcPr>
            <w:tcW w:w="6037" w:type="dxa"/>
          </w:tcPr>
          <w:p w14:paraId="5CC5F154" w14:textId="496601C7" w:rsidR="0043363A" w:rsidRPr="00DD4FCD" w:rsidRDefault="005F4374" w:rsidP="00E74B5B">
            <w:pPr>
              <w:pStyle w:val="DocumentInfo-Bold"/>
            </w:pPr>
            <w:sdt>
              <w:sdtPr>
                <w:alias w:val="Verze"/>
                <w:tag w:val="{&quot;SkabelonDesign&quot;:{&quot;type&quot;:&quot;Text&quot;,&quot;binding&quot;:&quot;Module.Version&quot;,&quot;ignoreBlank&quot;:true}}"/>
                <w:id w:val="426161231"/>
                <w:placeholder>
                  <w:docPart w:val="BAD7291A6F974152852A32386307A7A0"/>
                </w:placeholder>
              </w:sdtPr>
              <w:sdtEndPr/>
              <w:sdtContent>
                <w:del w:id="27" w:author="Pavel Slezák" w:date="2025-03-07T08:53:00Z" w16du:dateUtc="2025-03-07T07:53:00Z">
                  <w:r w:rsidR="00F924F3" w:rsidDel="009F42E2">
                    <w:delText>1</w:delText>
                  </w:r>
                </w:del>
                <w:ins w:id="28" w:author="Pavel Slezák" w:date="2025-03-07T08:53:00Z" w16du:dateUtc="2025-03-07T07:53:00Z">
                  <w:r w:rsidR="009F42E2">
                    <w:t>2</w:t>
                  </w:r>
                </w:ins>
              </w:sdtContent>
            </w:sdt>
          </w:p>
        </w:tc>
      </w:tr>
      <w:tr w:rsidR="0043363A" w:rsidRPr="00DD4FCD" w14:paraId="6F0D72F7" w14:textId="77777777" w:rsidTr="00E74B5B">
        <w:trPr>
          <w:trHeight w:val="227"/>
        </w:trPr>
        <w:tc>
          <w:tcPr>
            <w:tcW w:w="1164" w:type="dxa"/>
          </w:tcPr>
          <w:p w14:paraId="04E4AB80" w14:textId="77777777" w:rsidR="0043363A" w:rsidRPr="00DD4FCD" w:rsidRDefault="0043363A" w:rsidP="00E74B5B">
            <w:pPr>
              <w:pStyle w:val="DocumentInfo"/>
            </w:pPr>
            <w:bookmarkStart w:id="29" w:name="LAN_Date"/>
            <w:r w:rsidRPr="00DD4FCD">
              <w:t>Datum</w:t>
            </w:r>
            <w:bookmarkEnd w:id="29"/>
          </w:p>
        </w:tc>
        <w:tc>
          <w:tcPr>
            <w:tcW w:w="6037" w:type="dxa"/>
          </w:tcPr>
          <w:p w14:paraId="5393FAE8" w14:textId="3A5F2177" w:rsidR="0043363A" w:rsidRPr="00DD4FCD" w:rsidRDefault="0043363A" w:rsidP="00E74B5B">
            <w:pPr>
              <w:pStyle w:val="DocumentInfo-Bold"/>
              <w:rPr>
                <w:sz w:val="18"/>
              </w:rPr>
            </w:pPr>
            <w:r w:rsidRPr="00DD4FCD">
              <w:t>202</w:t>
            </w:r>
            <w:del w:id="30" w:author="Pavel Slezák" w:date="2025-03-07T08:53:00Z" w16du:dateUtc="2025-03-07T07:53:00Z">
              <w:r w:rsidR="00F924F3" w:rsidDel="009F42E2">
                <w:delText>4</w:delText>
              </w:r>
            </w:del>
            <w:ins w:id="31" w:author="Pavel Slezák" w:date="2025-03-07T08:53:00Z" w16du:dateUtc="2025-03-07T07:53:00Z">
              <w:r w:rsidR="009F42E2">
                <w:t>5</w:t>
              </w:r>
            </w:ins>
            <w:r w:rsidRPr="00DD4FCD">
              <w:t>-</w:t>
            </w:r>
            <w:r w:rsidR="00224D60">
              <w:t>0</w:t>
            </w:r>
            <w:del w:id="32" w:author="Pavel Slezák" w:date="2025-03-07T08:53:00Z" w16du:dateUtc="2025-03-07T07:53:00Z">
              <w:r w:rsidR="002A306B" w:rsidDel="009F42E2">
                <w:delText>4</w:delText>
              </w:r>
            </w:del>
            <w:ins w:id="33" w:author="Pavel Slezák" w:date="2025-03-07T08:53:00Z" w16du:dateUtc="2025-03-07T07:53:00Z">
              <w:r w:rsidR="009F42E2">
                <w:t>3</w:t>
              </w:r>
            </w:ins>
            <w:r w:rsidRPr="00DD4FCD">
              <w:t>-</w:t>
            </w:r>
            <w:del w:id="34" w:author="Pavel Slezák [2]" w:date="2025-03-11T22:46:00Z" w16du:dateUtc="2025-03-11T21:46:00Z">
              <w:r w:rsidR="002A306B" w:rsidDel="00284D24">
                <w:delText>04</w:delText>
              </w:r>
            </w:del>
            <w:ins w:id="35" w:author="Pavel Slezák" w:date="2025-03-07T08:53:00Z" w16du:dateUtc="2025-03-07T07:53:00Z">
              <w:del w:id="36" w:author="Pavel Slezák [2]" w:date="2025-03-11T22:46:00Z" w16du:dateUtc="2025-03-11T21:46:00Z">
                <w:r w:rsidR="009F42E2" w:rsidDel="00284D24">
                  <w:delText>7</w:delText>
                </w:r>
              </w:del>
            </w:ins>
            <w:ins w:id="37" w:author="Pavel Slezák [2]" w:date="2025-03-11T22:46:00Z" w16du:dateUtc="2025-03-11T21:46:00Z">
              <w:r w:rsidR="00284D24">
                <w:t>1</w:t>
              </w:r>
            </w:ins>
            <w:ins w:id="38" w:author="Pavel Slezák [2]" w:date="2025-03-14T09:23:00Z" w16du:dateUtc="2025-03-14T08:23:00Z">
              <w:r w:rsidR="003842A5">
                <w:t>4</w:t>
              </w:r>
            </w:ins>
          </w:p>
        </w:tc>
      </w:tr>
      <w:tr w:rsidR="0043363A" w:rsidRPr="00DD4FCD" w14:paraId="5BE98BFC" w14:textId="77777777" w:rsidTr="00E74B5B">
        <w:trPr>
          <w:trHeight w:val="227"/>
        </w:trPr>
        <w:tc>
          <w:tcPr>
            <w:tcW w:w="1164" w:type="dxa"/>
          </w:tcPr>
          <w:p w14:paraId="72006204" w14:textId="77777777" w:rsidR="0043363A" w:rsidRPr="00DD4FCD" w:rsidRDefault="0043363A" w:rsidP="00E74B5B">
            <w:pPr>
              <w:pStyle w:val="DocumentInfo"/>
            </w:pPr>
            <w:r w:rsidRPr="00DD4FCD">
              <w:t xml:space="preserve">Dokumentace </w:t>
            </w:r>
          </w:p>
        </w:tc>
        <w:tc>
          <w:tcPr>
            <w:tcW w:w="6037" w:type="dxa"/>
          </w:tcPr>
          <w:p w14:paraId="13BD3010" w14:textId="7049488B" w:rsidR="0043363A" w:rsidRPr="00DD4FCD" w:rsidRDefault="005F4374" w:rsidP="00E74B5B">
            <w:pPr>
              <w:pStyle w:val="DocumentInfo-Bold"/>
            </w:pPr>
            <w:sdt>
              <w:sdtPr>
                <w:rPr>
                  <w:bCs/>
                </w:rPr>
                <w:alias w:val="Kategorie"/>
                <w:tag w:val=""/>
                <w:id w:val="924838313"/>
                <w:placeholder>
                  <w:docPart w:val="3ADF78FDA9324EFD8C5BFC22152E6AAB"/>
                </w:placeholder>
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<w:text/>
              </w:sdtPr>
              <w:sdtEndPr/>
              <w:sdtContent>
                <w:r w:rsidR="008D78AD">
                  <w:rPr>
                    <w:bCs/>
                  </w:rPr>
                  <w:t>Zadávací dokumentace – Část II – Ustanovení smlouvy</w:t>
                </w:r>
              </w:sdtContent>
            </w:sdt>
            <w:r w:rsidR="0043363A" w:rsidRPr="00DD4FCD">
              <w:t xml:space="preserve"> </w:t>
            </w:r>
            <w:r w:rsidR="0043363A" w:rsidRPr="00DD4FCD">
              <w:fldChar w:fldCharType="begin"/>
            </w:r>
            <w:r w:rsidR="0043363A" w:rsidRPr="00DD4FCD">
              <w:instrText xml:space="preserve"> DOCPROPERTY  Folder_Code  \* MERGEFORMAT </w:instrText>
            </w:r>
            <w:r w:rsidR="0043363A" w:rsidRPr="00DD4FCD">
              <w:fldChar w:fldCharType="end"/>
            </w:r>
            <w:r w:rsidR="0043363A" w:rsidRPr="00DD4FCD">
              <w:fldChar w:fldCharType="begin"/>
            </w:r>
            <w:r w:rsidR="0043363A" w:rsidRPr="00DD4FCD">
              <w:instrText xml:space="preserve"> DOCPROPERTY  Document_FileName  \* MERGEFORMAT </w:instrText>
            </w:r>
            <w:r w:rsidR="0043363A" w:rsidRPr="00DD4FCD">
              <w:fldChar w:fldCharType="end"/>
            </w:r>
          </w:p>
        </w:tc>
      </w:tr>
      <w:bookmarkEnd w:id="25"/>
    </w:tbl>
    <w:p w14:paraId="29AC28E7" w14:textId="77777777" w:rsidR="0043363A" w:rsidRPr="008D371D" w:rsidRDefault="0043363A" w:rsidP="0043363A"/>
    <w:tbl>
      <w:tblPr>
        <w:tblStyle w:val="Blank"/>
        <w:tblpPr w:topFromText="567" w:horzAnchor="margin" w:tblpX="-566" w:tblpYSpec="bottom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6804"/>
      </w:tblGrid>
      <w:tr w:rsidR="0043363A" w:rsidRPr="008D371D" w14:paraId="2BB80159" w14:textId="77777777" w:rsidTr="00E74B5B">
        <w:tc>
          <w:tcPr>
            <w:tcW w:w="6804" w:type="dxa"/>
          </w:tcPr>
          <w:p w14:paraId="4CA9DE0A" w14:textId="77777777" w:rsidR="0043363A" w:rsidRPr="008D371D" w:rsidRDefault="0043363A" w:rsidP="00E74B5B">
            <w:pPr>
              <w:pStyle w:val="Template-Disclaimer"/>
            </w:pPr>
            <w:bookmarkStart w:id="39" w:name="OFF_ReportDisclaimer"/>
            <w:bookmarkEnd w:id="39"/>
          </w:p>
        </w:tc>
      </w:tr>
    </w:tbl>
    <w:p w14:paraId="4D187365" w14:textId="77777777" w:rsidR="0043363A" w:rsidRPr="008D371D" w:rsidRDefault="0043363A" w:rsidP="0043363A"/>
    <w:p w14:paraId="3E0FCF25" w14:textId="77777777" w:rsidR="0043363A" w:rsidRPr="008D371D" w:rsidRDefault="0043363A" w:rsidP="0043363A"/>
    <w:p w14:paraId="7F8A9607" w14:textId="77777777" w:rsidR="0043363A" w:rsidRPr="008D371D" w:rsidRDefault="0043363A" w:rsidP="0043363A"/>
    <w:p w14:paraId="02AA97B6" w14:textId="77777777" w:rsidR="0043363A" w:rsidRPr="008D371D" w:rsidRDefault="0043363A" w:rsidP="0043363A"/>
    <w:p w14:paraId="658ADCAF" w14:textId="77777777" w:rsidR="0043363A" w:rsidRDefault="0043363A" w:rsidP="0043363A"/>
    <w:p w14:paraId="1B410EEE" w14:textId="77777777" w:rsidR="0043363A" w:rsidRPr="00C86959" w:rsidRDefault="0043363A" w:rsidP="0043363A"/>
    <w:p w14:paraId="29E6736A" w14:textId="77777777" w:rsidR="0043363A" w:rsidRPr="0007731F" w:rsidRDefault="0043363A" w:rsidP="0043363A">
      <w:pPr>
        <w:rPr>
          <w:b/>
          <w:sz w:val="14"/>
        </w:rPr>
      </w:pPr>
    </w:p>
    <w:p w14:paraId="08E670C5" w14:textId="77777777" w:rsidR="0043363A" w:rsidRPr="00C86959" w:rsidRDefault="0043363A" w:rsidP="0043363A"/>
    <w:p w14:paraId="0B80DF15" w14:textId="77777777" w:rsidR="0043363A" w:rsidRPr="00C86959" w:rsidRDefault="0043363A" w:rsidP="0043363A"/>
    <w:p w14:paraId="69FACDDE" w14:textId="77777777" w:rsidR="0043363A" w:rsidRDefault="0043363A" w:rsidP="0043363A"/>
    <w:p w14:paraId="55B8A20D" w14:textId="77777777" w:rsidR="0043363A" w:rsidRDefault="0043363A" w:rsidP="0043363A"/>
    <w:p w14:paraId="272DB5D9" w14:textId="77777777" w:rsidR="0043363A" w:rsidRPr="00C86959" w:rsidRDefault="0043363A" w:rsidP="0043363A">
      <w:pPr>
        <w:sectPr w:rsidR="0043363A" w:rsidRPr="00C86959" w:rsidSect="008D78AD">
          <w:headerReference w:type="even" r:id="rId11"/>
          <w:headerReference w:type="default" r:id="rId12"/>
          <w:footerReference w:type="default" r:id="rId13"/>
          <w:headerReference w:type="first" r:id="rId14"/>
          <w:pgSz w:w="11907" w:h="16839" w:code="9"/>
          <w:pgMar w:top="1984" w:right="1190" w:bottom="1417" w:left="1757" w:header="851" w:footer="680" w:gutter="0"/>
          <w:cols w:space="708"/>
          <w:docGrid w:linePitch="360"/>
        </w:sectPr>
      </w:pPr>
    </w:p>
    <w:tbl>
      <w:tblPr>
        <w:tblStyle w:val="Mkatabulky"/>
        <w:tblW w:w="8791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91"/>
      </w:tblGrid>
      <w:tr w:rsidR="0043363A" w:rsidRPr="008D371D" w14:paraId="5BAD7405" w14:textId="77777777" w:rsidTr="00E74B5B">
        <w:trPr>
          <w:trHeight w:hRule="exact" w:val="2892"/>
        </w:trPr>
        <w:tc>
          <w:tcPr>
            <w:tcW w:w="8791" w:type="dxa"/>
          </w:tcPr>
          <w:p w14:paraId="1FA6199B" w14:textId="77777777" w:rsidR="0043363A" w:rsidRDefault="0043363A" w:rsidP="00E74B5B">
            <w:pPr>
              <w:pStyle w:val="Nadpisobsahu"/>
              <w:ind w:left="53"/>
            </w:pPr>
            <w:bookmarkStart w:id="43" w:name="LAN_Contents"/>
            <w:r>
              <w:lastRenderedPageBreak/>
              <w:t>Obsah</w:t>
            </w:r>
            <w:bookmarkEnd w:id="43"/>
          </w:p>
          <w:p w14:paraId="423105A2" w14:textId="77777777" w:rsidR="0043363A" w:rsidRPr="0015620D" w:rsidRDefault="0043363A" w:rsidP="00E74B5B"/>
          <w:p w14:paraId="6DB1E5C6" w14:textId="77777777" w:rsidR="0043363A" w:rsidRPr="0015620D" w:rsidRDefault="0043363A" w:rsidP="00E74B5B"/>
          <w:p w14:paraId="5CC8D989" w14:textId="77777777" w:rsidR="0043363A" w:rsidRPr="0015620D" w:rsidRDefault="0043363A" w:rsidP="00E74B5B"/>
          <w:p w14:paraId="204E394F" w14:textId="77777777" w:rsidR="0043363A" w:rsidRPr="0015620D" w:rsidRDefault="0043363A" w:rsidP="00E74B5B"/>
          <w:p w14:paraId="73F94BAF" w14:textId="77777777" w:rsidR="0043363A" w:rsidRPr="0015620D" w:rsidRDefault="0043363A" w:rsidP="00E74B5B"/>
          <w:p w14:paraId="3DD97D6C" w14:textId="77777777" w:rsidR="0043363A" w:rsidRPr="0015620D" w:rsidRDefault="0043363A" w:rsidP="00E74B5B">
            <w:pPr>
              <w:tabs>
                <w:tab w:val="left" w:pos="2385"/>
              </w:tabs>
            </w:pPr>
            <w:r>
              <w:tab/>
            </w:r>
          </w:p>
        </w:tc>
      </w:tr>
    </w:tbl>
    <w:p w14:paraId="2848D137" w14:textId="77777777" w:rsidR="0043363A" w:rsidRPr="008D371D" w:rsidRDefault="0043363A" w:rsidP="0043363A"/>
    <w:bookmarkStart w:id="44" w:name="_Hlk493157594"/>
    <w:p w14:paraId="0C8EE5F4" w14:textId="00C1C0E6" w:rsidR="0043363A" w:rsidRDefault="0043363A" w:rsidP="0043363A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cs-CZ"/>
        </w:rPr>
      </w:pPr>
      <w:r w:rsidRPr="008D371D">
        <w:rPr>
          <w:caps/>
        </w:rPr>
        <w:fldChar w:fldCharType="begin"/>
      </w:r>
      <w:r w:rsidRPr="008D371D">
        <w:instrText xml:space="preserve"> TOC \o "1-3" \h \z \u </w:instrText>
      </w:r>
      <w:r w:rsidRPr="008D371D">
        <w:rPr>
          <w:caps/>
        </w:rPr>
        <w:fldChar w:fldCharType="separate"/>
      </w:r>
      <w:hyperlink w:anchor="_Toc65148271" w:history="1">
        <w:r w:rsidRPr="007B0E90">
          <w:rPr>
            <w:rStyle w:val="Hypertextovodkaz"/>
            <w:rFonts w:eastAsiaTheme="majorEastAsia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cs-CZ"/>
          </w:rPr>
          <w:tab/>
        </w:r>
        <w:r w:rsidR="00C97155">
          <w:rPr>
            <w:rStyle w:val="Hypertextovodkaz"/>
            <w:rFonts w:eastAsiaTheme="majorEastAsia"/>
            <w:noProof/>
          </w:rPr>
          <w:t>SMLUVNÍ POKUTY ZA NEDODRŽENÍ HODNOT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_Toc65148271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5471F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6118733E" w14:textId="77777777" w:rsidR="0043363A" w:rsidRDefault="0043363A" w:rsidP="0043363A">
      <w:r w:rsidRPr="008D371D">
        <w:fldChar w:fldCharType="end"/>
      </w:r>
      <w:bookmarkEnd w:id="44"/>
    </w:p>
    <w:p w14:paraId="0209F4CF" w14:textId="77777777" w:rsidR="0043363A" w:rsidRDefault="0043363A" w:rsidP="0043363A"/>
    <w:p w14:paraId="53015029" w14:textId="77777777" w:rsidR="0043363A" w:rsidRPr="002D690C" w:rsidRDefault="0043363A" w:rsidP="0043363A">
      <w:pPr>
        <w:tabs>
          <w:tab w:val="left" w:pos="567"/>
        </w:tabs>
        <w:sectPr w:rsidR="0043363A" w:rsidRPr="002D690C" w:rsidSect="008D78AD">
          <w:headerReference w:type="even" r:id="rId15"/>
          <w:headerReference w:type="default" r:id="rId16"/>
          <w:footerReference w:type="default" r:id="rId17"/>
          <w:headerReference w:type="first" r:id="rId18"/>
          <w:pgSz w:w="11907" w:h="16839" w:code="9"/>
          <w:pgMar w:top="1984" w:right="1190" w:bottom="1417" w:left="1757" w:header="947" w:footer="680" w:gutter="0"/>
          <w:pgNumType w:start="1"/>
          <w:cols w:space="708"/>
          <w:docGrid w:linePitch="360"/>
        </w:sectPr>
      </w:pPr>
    </w:p>
    <w:bookmarkStart w:id="72" w:name="_Toc63433465"/>
    <w:bookmarkStart w:id="73" w:name="_Toc65148271"/>
    <w:bookmarkEnd w:id="72"/>
    <w:bookmarkEnd w:id="73"/>
    <w:p w14:paraId="058E4071" w14:textId="413C461A" w:rsidR="003653F1" w:rsidRPr="003653F1" w:rsidRDefault="005F4374" w:rsidP="003653F1">
      <w:pPr>
        <w:pStyle w:val="Nadpis1"/>
        <w:rPr>
          <w:color w:val="3399FF"/>
        </w:rPr>
      </w:pPr>
      <w:sdt>
        <w:sdtPr>
          <w:rPr>
            <w:color w:val="3399FF"/>
          </w:rPr>
          <w:alias w:val="Subject"/>
          <w:tag w:val="{&quot;SkabelonDesign&quot;:{&quot;type&quot;:&quot;text&quot;,&quot;binding&quot;:&quot;Doc.Prop.Ram_Document_Title2&quot;,&quot;ignoreBlank&quot;:true}}"/>
          <w:id w:val="-1520231501"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8D78AD">
            <w:rPr>
              <w:color w:val="3399FF"/>
            </w:rPr>
            <w:t>Smluvní pokuty za nedodržení hodnot</w:t>
          </w:r>
        </w:sdtContent>
      </w:sdt>
    </w:p>
    <w:p w14:paraId="64E4CC0E" w14:textId="77777777" w:rsidR="00C97155" w:rsidRPr="009561A8" w:rsidRDefault="00C97155" w:rsidP="00C97155">
      <w:pPr>
        <w:spacing w:line="276" w:lineRule="auto"/>
        <w:jc w:val="both"/>
        <w:rPr>
          <w:rFonts w:ascii="Segoe UI" w:hAnsi="Segoe UI" w:cs="Segoe UI"/>
        </w:rPr>
      </w:pPr>
    </w:p>
    <w:p w14:paraId="38752E65" w14:textId="77777777" w:rsidR="00C97155" w:rsidRPr="009561A8" w:rsidRDefault="00C97155" w:rsidP="00C97155">
      <w:pPr>
        <w:pStyle w:val="Odstavecseseznamem"/>
        <w:numPr>
          <w:ilvl w:val="0"/>
          <w:numId w:val="5"/>
        </w:numPr>
        <w:spacing w:line="276" w:lineRule="auto"/>
        <w:ind w:left="357" w:hanging="357"/>
        <w:contextualSpacing w:val="0"/>
        <w:jc w:val="both"/>
        <w:rPr>
          <w:rFonts w:ascii="Segoe UI" w:hAnsi="Segoe UI" w:cs="Segoe UI"/>
          <w:b/>
          <w:bCs/>
          <w:lang w:val="cs-CZ"/>
        </w:rPr>
      </w:pPr>
      <w:r w:rsidRPr="009561A8">
        <w:rPr>
          <w:rFonts w:ascii="Segoe UI" w:hAnsi="Segoe UI" w:cs="Segoe UI"/>
          <w:b/>
          <w:bCs/>
          <w:lang w:val="cs-CZ"/>
        </w:rPr>
        <w:t xml:space="preserve">ZKRÁCENÁ ŽIVOTNOST </w:t>
      </w:r>
    </w:p>
    <w:p w14:paraId="0281B575" w14:textId="63D32C75" w:rsidR="00C97155" w:rsidRPr="009561A8" w:rsidRDefault="00C97155" w:rsidP="00C97155">
      <w:pPr>
        <w:pStyle w:val="Odstavecseseznamem"/>
        <w:numPr>
          <w:ilvl w:val="1"/>
          <w:numId w:val="5"/>
        </w:numPr>
        <w:spacing w:line="276" w:lineRule="auto"/>
        <w:ind w:left="788" w:hanging="431"/>
        <w:contextualSpacing w:val="0"/>
        <w:jc w:val="both"/>
        <w:rPr>
          <w:rFonts w:ascii="Segoe UI" w:hAnsi="Segoe UI" w:cs="Segoe UI"/>
          <w:lang w:val="cs-CZ"/>
        </w:rPr>
      </w:pPr>
      <w:r w:rsidRPr="009561A8">
        <w:rPr>
          <w:rFonts w:ascii="Segoe UI" w:hAnsi="Segoe UI" w:cs="Segoe UI"/>
          <w:lang w:val="cs-CZ"/>
        </w:rPr>
        <w:t>Jestliže Linka nedosahuje životnosti stanovené v tabulce č. 1</w:t>
      </w:r>
      <w:r w:rsidR="008D32D6">
        <w:rPr>
          <w:rFonts w:ascii="Segoe UI" w:hAnsi="Segoe UI" w:cs="Segoe UI"/>
          <w:lang w:val="cs-CZ"/>
        </w:rPr>
        <w:t xml:space="preserve"> </w:t>
      </w:r>
      <w:r w:rsidR="00411CAB">
        <w:rPr>
          <w:rFonts w:ascii="Segoe UI" w:hAnsi="Segoe UI" w:cs="Segoe UI"/>
          <w:lang w:val="cs-CZ"/>
        </w:rPr>
        <w:t>části</w:t>
      </w:r>
      <w:r w:rsidRPr="009561A8">
        <w:rPr>
          <w:rFonts w:ascii="Segoe UI" w:hAnsi="Segoe UI" w:cs="Segoe UI"/>
          <w:lang w:val="cs-CZ"/>
        </w:rPr>
        <w:t xml:space="preserve"> II.</w:t>
      </w:r>
      <w:r w:rsidR="008D78AD">
        <w:rPr>
          <w:rFonts w:ascii="Segoe UI" w:hAnsi="Segoe UI" w:cs="Segoe UI"/>
          <w:lang w:val="cs-CZ"/>
        </w:rPr>
        <w:t>g</w:t>
      </w:r>
      <w:r w:rsidRPr="009561A8">
        <w:rPr>
          <w:rFonts w:ascii="Segoe UI" w:hAnsi="Segoe UI" w:cs="Segoe UI"/>
          <w:lang w:val="cs-CZ"/>
        </w:rPr>
        <w:t xml:space="preserve"> </w:t>
      </w:r>
      <w:r w:rsidRPr="005F4374">
        <w:rPr>
          <w:rFonts w:ascii="Segoe UI" w:hAnsi="Segoe UI" w:cs="Segoe UI"/>
          <w:i/>
          <w:iCs/>
          <w:lang w:val="cs-CZ"/>
          <w:rPrChange w:id="74" w:author="Pavel Slezák [2]" w:date="2025-03-14T20:53:00Z" w16du:dateUtc="2025-03-14T19:53:00Z">
            <w:rPr>
              <w:rFonts w:ascii="Segoe UI" w:hAnsi="Segoe UI" w:cs="Segoe UI"/>
              <w:lang w:val="cs-CZ"/>
            </w:rPr>
          </w:rPrChange>
        </w:rPr>
        <w:t>Garantované parametry</w:t>
      </w:r>
      <w:r w:rsidRPr="009561A8">
        <w:rPr>
          <w:rFonts w:ascii="Segoe UI" w:hAnsi="Segoe UI" w:cs="Segoe UI"/>
          <w:lang w:val="cs-CZ"/>
        </w:rPr>
        <w:t xml:space="preserve">, je povinen Zhotovitel zaplatit Objednateli částku </w:t>
      </w:r>
      <w:r>
        <w:rPr>
          <w:rFonts w:ascii="Segoe UI" w:hAnsi="Segoe UI" w:cs="Segoe UI"/>
          <w:lang w:val="cs-CZ"/>
        </w:rPr>
        <w:t>Kompenzace Garance</w:t>
      </w:r>
      <w:r w:rsidRPr="009561A8">
        <w:rPr>
          <w:rFonts w:ascii="Segoe UI" w:hAnsi="Segoe UI" w:cs="Segoe UI"/>
          <w:lang w:val="cs-CZ"/>
        </w:rPr>
        <w:t xml:space="preserve"> vypočtenou dle odst. </w:t>
      </w:r>
      <w:del w:id="75" w:author="Radko Majerčík" w:date="2025-03-11T11:01:00Z" w16du:dateUtc="2025-03-11T10:01:00Z">
        <w:r w:rsidRPr="009561A8" w:rsidDel="00A51C9B">
          <w:rPr>
            <w:rFonts w:ascii="Segoe UI" w:hAnsi="Segoe UI" w:cs="Segoe UI"/>
            <w:lang w:val="cs-CZ"/>
          </w:rPr>
          <w:delText>1.1.</w:delText>
        </w:r>
        <w:r w:rsidDel="00A51C9B">
          <w:rPr>
            <w:rFonts w:ascii="Segoe UI" w:hAnsi="Segoe UI" w:cs="Segoe UI"/>
            <w:lang w:val="cs-CZ"/>
          </w:rPr>
          <w:delText>1</w:delText>
        </w:r>
        <w:r w:rsidR="00F92ED8" w:rsidDel="00A51C9B">
          <w:rPr>
            <w:rFonts w:ascii="Segoe UI" w:hAnsi="Segoe UI" w:cs="Segoe UI"/>
            <w:lang w:val="cs-CZ"/>
          </w:rPr>
          <w:delText>8</w:delText>
        </w:r>
      </w:del>
      <w:ins w:id="76" w:author="Radko Majerčík" w:date="2025-03-11T11:01:00Z" w16du:dateUtc="2025-03-11T10:01:00Z">
        <w:r w:rsidR="00A51C9B">
          <w:rPr>
            <w:rFonts w:ascii="Segoe UI" w:hAnsi="Segoe UI" w:cs="Segoe UI"/>
            <w:lang w:val="cs-CZ"/>
          </w:rPr>
          <w:t>1.1.19</w:t>
        </w:r>
      </w:ins>
      <w:ins w:id="77" w:author="Pavel Slezák [2]" w:date="2025-03-11T22:46:00Z" w16du:dateUtc="2025-03-11T21:46:00Z">
        <w:r w:rsidR="00284D24">
          <w:rPr>
            <w:rFonts w:ascii="Segoe UI" w:hAnsi="Segoe UI" w:cs="Segoe UI"/>
            <w:lang w:val="cs-CZ"/>
          </w:rPr>
          <w:t xml:space="preserve"> </w:t>
        </w:r>
      </w:ins>
      <w:del w:id="78" w:author="Radko Majerčík" w:date="2025-03-11T11:01:00Z" w16du:dateUtc="2025-03-11T10:01:00Z">
        <w:r w:rsidRPr="009561A8" w:rsidDel="00A51C9B">
          <w:rPr>
            <w:rFonts w:ascii="Segoe UI" w:hAnsi="Segoe UI" w:cs="Segoe UI"/>
            <w:lang w:val="cs-CZ"/>
          </w:rPr>
          <w:delText xml:space="preserve"> </w:delText>
        </w:r>
      </w:del>
      <w:r w:rsidRPr="009561A8">
        <w:rPr>
          <w:rFonts w:ascii="Segoe UI" w:hAnsi="Segoe UI" w:cs="Segoe UI"/>
          <w:lang w:val="cs-CZ"/>
        </w:rPr>
        <w:t>Smlouvy.</w:t>
      </w:r>
      <w:del w:id="79" w:author="Pavel Slezák [2]" w:date="2025-03-11T22:46:00Z" w16du:dateUtc="2025-03-11T21:46:00Z">
        <w:r w:rsidRPr="009561A8" w:rsidDel="00284D24">
          <w:rPr>
            <w:rFonts w:ascii="Segoe UI" w:hAnsi="Segoe UI" w:cs="Segoe UI"/>
            <w:lang w:val="cs-CZ"/>
          </w:rPr>
          <w:delText xml:space="preserve">    </w:delText>
        </w:r>
      </w:del>
    </w:p>
    <w:p w14:paraId="451AF809" w14:textId="245C1378" w:rsidR="00C97155" w:rsidRPr="009561A8" w:rsidRDefault="00C97155" w:rsidP="00C97155">
      <w:pPr>
        <w:pStyle w:val="Odstavecseseznamem"/>
        <w:numPr>
          <w:ilvl w:val="1"/>
          <w:numId w:val="5"/>
        </w:numPr>
        <w:spacing w:line="276" w:lineRule="auto"/>
        <w:ind w:left="788" w:hanging="431"/>
        <w:contextualSpacing w:val="0"/>
        <w:jc w:val="both"/>
        <w:rPr>
          <w:rFonts w:ascii="Segoe UI" w:hAnsi="Segoe UI" w:cs="Segoe UI"/>
          <w:lang w:val="cs-CZ"/>
        </w:rPr>
      </w:pPr>
      <w:r w:rsidRPr="009561A8">
        <w:rPr>
          <w:rFonts w:ascii="Segoe UI" w:hAnsi="Segoe UI" w:cs="Segoe UI"/>
          <w:lang w:val="cs-CZ"/>
        </w:rPr>
        <w:t xml:space="preserve">Bude-li částka </w:t>
      </w:r>
      <w:r>
        <w:rPr>
          <w:rFonts w:ascii="Segoe UI" w:hAnsi="Segoe UI" w:cs="Segoe UI"/>
          <w:lang w:val="cs-CZ"/>
        </w:rPr>
        <w:t>Kompenzace Garance</w:t>
      </w:r>
      <w:r w:rsidRPr="009561A8">
        <w:rPr>
          <w:rFonts w:ascii="Segoe UI" w:hAnsi="Segoe UI" w:cs="Segoe UI"/>
          <w:lang w:val="cs-CZ"/>
        </w:rPr>
        <w:t xml:space="preserve"> vypočtená dle odst. </w:t>
      </w:r>
      <w:del w:id="80" w:author="Radko Majerčík" w:date="2025-03-11T11:01:00Z" w16du:dateUtc="2025-03-11T10:01:00Z">
        <w:r w:rsidRPr="009561A8" w:rsidDel="00A51C9B">
          <w:rPr>
            <w:rFonts w:ascii="Segoe UI" w:hAnsi="Segoe UI" w:cs="Segoe UI"/>
            <w:lang w:val="cs-CZ"/>
          </w:rPr>
          <w:delText>1.1.</w:delText>
        </w:r>
        <w:r w:rsidDel="00A51C9B">
          <w:rPr>
            <w:rFonts w:ascii="Segoe UI" w:hAnsi="Segoe UI" w:cs="Segoe UI"/>
            <w:lang w:val="cs-CZ"/>
          </w:rPr>
          <w:delText>1</w:delText>
        </w:r>
        <w:r w:rsidR="00F92ED8" w:rsidDel="00A51C9B">
          <w:rPr>
            <w:rFonts w:ascii="Segoe UI" w:hAnsi="Segoe UI" w:cs="Segoe UI"/>
            <w:lang w:val="cs-CZ"/>
          </w:rPr>
          <w:delText>8</w:delText>
        </w:r>
      </w:del>
      <w:ins w:id="81" w:author="Radko Majerčík" w:date="2025-03-11T11:01:00Z" w16du:dateUtc="2025-03-11T10:01:00Z">
        <w:r w:rsidR="00A51C9B">
          <w:rPr>
            <w:rFonts w:ascii="Segoe UI" w:hAnsi="Segoe UI" w:cs="Segoe UI"/>
            <w:lang w:val="cs-CZ"/>
          </w:rPr>
          <w:t>1.1.19</w:t>
        </w:r>
      </w:ins>
      <w:r w:rsidRPr="009561A8">
        <w:rPr>
          <w:rFonts w:ascii="Segoe UI" w:hAnsi="Segoe UI" w:cs="Segoe UI"/>
          <w:lang w:val="cs-CZ"/>
        </w:rPr>
        <w:t xml:space="preserve"> Smlouvy přesahovat částku 100.000.000 Kč bez DPH, jedná se o podstatné porušení Smlouvy. </w:t>
      </w:r>
    </w:p>
    <w:p w14:paraId="36AA4365" w14:textId="77777777" w:rsidR="00C97155" w:rsidRPr="009561A8" w:rsidRDefault="00C97155" w:rsidP="00C97155">
      <w:pPr>
        <w:pStyle w:val="Odstavecseseznamem"/>
        <w:spacing w:line="276" w:lineRule="auto"/>
        <w:ind w:left="792"/>
        <w:jc w:val="both"/>
        <w:rPr>
          <w:rFonts w:ascii="Segoe UI" w:hAnsi="Segoe UI" w:cs="Segoe UI"/>
          <w:lang w:val="cs-CZ"/>
        </w:rPr>
      </w:pPr>
      <w:r w:rsidRPr="009561A8">
        <w:rPr>
          <w:rFonts w:ascii="Segoe UI" w:hAnsi="Segoe UI" w:cs="Segoe UI"/>
          <w:lang w:val="cs-CZ"/>
        </w:rPr>
        <w:t xml:space="preserve">   </w:t>
      </w:r>
    </w:p>
    <w:p w14:paraId="3CE8472B" w14:textId="77777777" w:rsidR="00C97155" w:rsidRPr="009561A8" w:rsidRDefault="00C97155" w:rsidP="00C97155">
      <w:pPr>
        <w:pStyle w:val="Odstavecseseznamem"/>
        <w:numPr>
          <w:ilvl w:val="0"/>
          <w:numId w:val="5"/>
        </w:numPr>
        <w:spacing w:line="276" w:lineRule="auto"/>
        <w:jc w:val="both"/>
        <w:rPr>
          <w:rFonts w:ascii="Segoe UI" w:hAnsi="Segoe UI" w:cs="Segoe UI"/>
          <w:b/>
          <w:bCs/>
          <w:lang w:val="cs-CZ"/>
        </w:rPr>
      </w:pPr>
      <w:r w:rsidRPr="009561A8">
        <w:rPr>
          <w:rFonts w:ascii="Segoe UI" w:hAnsi="Segoe UI" w:cs="Segoe UI"/>
          <w:b/>
          <w:bCs/>
          <w:lang w:val="cs-CZ"/>
        </w:rPr>
        <w:t xml:space="preserve">NAVÝŠENÍ PROVOZNÍCH NÁKLADŮ  </w:t>
      </w:r>
    </w:p>
    <w:p w14:paraId="35FF0F6B" w14:textId="36D4256A" w:rsidR="00C97155" w:rsidRPr="009561A8" w:rsidRDefault="00C97155" w:rsidP="00C97155">
      <w:pPr>
        <w:pStyle w:val="Odstavecseseznamem"/>
        <w:numPr>
          <w:ilvl w:val="1"/>
          <w:numId w:val="5"/>
        </w:numPr>
        <w:spacing w:after="120" w:line="276" w:lineRule="auto"/>
        <w:ind w:left="788" w:hanging="431"/>
        <w:contextualSpacing w:val="0"/>
        <w:jc w:val="both"/>
        <w:rPr>
          <w:rFonts w:ascii="Segoe UI" w:hAnsi="Segoe UI" w:cs="Segoe UI"/>
          <w:lang w:val="cs-CZ"/>
        </w:rPr>
      </w:pPr>
      <w:r w:rsidRPr="009561A8">
        <w:rPr>
          <w:rFonts w:ascii="Segoe UI" w:hAnsi="Segoe UI" w:cs="Segoe UI"/>
          <w:lang w:val="cs-CZ"/>
        </w:rPr>
        <w:t xml:space="preserve">V rámci Výkonových zkoušek dle přílohy č. A11 </w:t>
      </w:r>
      <w:del w:id="82" w:author="Pavel Slezák [2]" w:date="2025-03-14T20:54:00Z" w16du:dateUtc="2025-03-14T19:54:00Z">
        <w:r w:rsidRPr="009561A8" w:rsidDel="005F4374">
          <w:rPr>
            <w:rFonts w:ascii="Segoe UI" w:hAnsi="Segoe UI" w:cs="Segoe UI"/>
            <w:lang w:val="cs-CZ"/>
          </w:rPr>
          <w:delText xml:space="preserve">Ukončení </w:delText>
        </w:r>
      </w:del>
      <w:ins w:id="83" w:author="Pavel Slezák [2]" w:date="2025-03-14T20:54:00Z" w16du:dateUtc="2025-03-14T19:54:00Z">
        <w:r w:rsidR="005F4374" w:rsidRPr="005F4374">
          <w:rPr>
            <w:rFonts w:ascii="Segoe UI" w:hAnsi="Segoe UI" w:cs="Segoe UI"/>
            <w:i/>
            <w:iCs/>
            <w:lang w:val="cs-CZ"/>
            <w:rPrChange w:id="84" w:author="Pavel Slezák [2]" w:date="2025-03-14T20:54:00Z" w16du:dateUtc="2025-03-14T19:54:00Z">
              <w:rPr>
                <w:rFonts w:ascii="Segoe UI" w:hAnsi="Segoe UI" w:cs="Segoe UI"/>
                <w:lang w:val="cs-CZ"/>
              </w:rPr>
            </w:rPrChange>
          </w:rPr>
          <w:t>Dokončení</w:t>
        </w:r>
        <w:r w:rsidR="005F4374" w:rsidRPr="005F4374">
          <w:rPr>
            <w:rFonts w:ascii="Segoe UI" w:hAnsi="Segoe UI" w:cs="Segoe UI"/>
            <w:i/>
            <w:iCs/>
            <w:lang w:val="cs-CZ"/>
            <w:rPrChange w:id="85" w:author="Pavel Slezák [2]" w:date="2025-03-14T20:54:00Z" w16du:dateUtc="2025-03-14T19:54:00Z">
              <w:rPr>
                <w:rFonts w:ascii="Segoe UI" w:hAnsi="Segoe UI" w:cs="Segoe UI"/>
                <w:lang w:val="cs-CZ"/>
              </w:rPr>
            </w:rPrChange>
          </w:rPr>
          <w:t xml:space="preserve"> </w:t>
        </w:r>
      </w:ins>
      <w:r w:rsidRPr="005F4374">
        <w:rPr>
          <w:rFonts w:ascii="Segoe UI" w:hAnsi="Segoe UI" w:cs="Segoe UI"/>
          <w:i/>
          <w:iCs/>
          <w:lang w:val="cs-CZ"/>
          <w:rPrChange w:id="86" w:author="Pavel Slezák [2]" w:date="2025-03-14T20:54:00Z" w16du:dateUtc="2025-03-14T19:54:00Z">
            <w:rPr>
              <w:rFonts w:ascii="Segoe UI" w:hAnsi="Segoe UI" w:cs="Segoe UI"/>
              <w:lang w:val="cs-CZ"/>
            </w:rPr>
          </w:rPrChange>
        </w:rPr>
        <w:t>montáže, uvádění do provozu a testování</w:t>
      </w:r>
      <w:r w:rsidRPr="009561A8">
        <w:rPr>
          <w:rFonts w:ascii="Segoe UI" w:hAnsi="Segoe UI" w:cs="Segoe UI"/>
          <w:lang w:val="cs-CZ"/>
        </w:rPr>
        <w:t xml:space="preserve"> a přílohy č. A20 </w:t>
      </w:r>
      <w:r w:rsidRPr="005F4374">
        <w:rPr>
          <w:rFonts w:ascii="Segoe UI" w:hAnsi="Segoe UI" w:cs="Segoe UI"/>
          <w:i/>
          <w:iCs/>
          <w:lang w:val="cs-CZ"/>
          <w:rPrChange w:id="87" w:author="Pavel Slezák [2]" w:date="2025-03-14T20:55:00Z" w16du:dateUtc="2025-03-14T19:55:00Z">
            <w:rPr>
              <w:rFonts w:ascii="Segoe UI" w:hAnsi="Segoe UI" w:cs="Segoe UI"/>
              <w:lang w:val="cs-CZ"/>
            </w:rPr>
          </w:rPrChange>
        </w:rPr>
        <w:t>Postup pro Výkonové zkoušky</w:t>
      </w:r>
      <w:r w:rsidRPr="009561A8">
        <w:rPr>
          <w:rFonts w:ascii="Segoe UI" w:hAnsi="Segoe UI" w:cs="Segoe UI"/>
          <w:lang w:val="cs-CZ"/>
        </w:rPr>
        <w:t xml:space="preserve"> je měřena spotřeba energie a všech dalších energií v provozním místě. Výsledky tohoto měření se porovnají s parametry uvedenými v </w:t>
      </w:r>
      <w:r w:rsidRPr="00067B57">
        <w:rPr>
          <w:rFonts w:ascii="Segoe UI" w:hAnsi="Segoe UI" w:cs="Segoe UI"/>
          <w:lang w:val="cs-CZ"/>
        </w:rPr>
        <w:t>tabulce č. 5</w:t>
      </w:r>
      <w:r w:rsidR="00301F59">
        <w:rPr>
          <w:rFonts w:ascii="Segoe UI" w:hAnsi="Segoe UI" w:cs="Segoe UI"/>
          <w:lang w:val="cs-CZ"/>
        </w:rPr>
        <w:t xml:space="preserve"> a 6</w:t>
      </w:r>
      <w:r w:rsidRPr="00067B57">
        <w:rPr>
          <w:rFonts w:ascii="Segoe UI" w:hAnsi="Segoe UI" w:cs="Segoe UI"/>
          <w:lang w:val="cs-CZ"/>
        </w:rPr>
        <w:t xml:space="preserve"> </w:t>
      </w:r>
      <w:r w:rsidR="00411CAB">
        <w:rPr>
          <w:rFonts w:ascii="Segoe UI" w:hAnsi="Segoe UI" w:cs="Segoe UI"/>
          <w:lang w:val="cs-CZ"/>
        </w:rPr>
        <w:t>části</w:t>
      </w:r>
      <w:r w:rsidR="00411CAB" w:rsidRPr="009561A8" w:rsidDel="00411CAB">
        <w:rPr>
          <w:rFonts w:ascii="Segoe UI" w:hAnsi="Segoe UI" w:cs="Segoe UI"/>
          <w:lang w:val="cs-CZ"/>
        </w:rPr>
        <w:t xml:space="preserve"> </w:t>
      </w:r>
      <w:r w:rsidRPr="009561A8">
        <w:rPr>
          <w:rFonts w:ascii="Segoe UI" w:hAnsi="Segoe UI" w:cs="Segoe UI"/>
          <w:lang w:val="cs-CZ"/>
        </w:rPr>
        <w:t>II.</w:t>
      </w:r>
      <w:r w:rsidR="008D78AD">
        <w:rPr>
          <w:rFonts w:ascii="Segoe UI" w:hAnsi="Segoe UI" w:cs="Segoe UI"/>
          <w:lang w:val="cs-CZ"/>
        </w:rPr>
        <w:t>g</w:t>
      </w:r>
      <w:r w:rsidRPr="009561A8">
        <w:rPr>
          <w:rFonts w:ascii="Segoe UI" w:hAnsi="Segoe UI" w:cs="Segoe UI"/>
          <w:lang w:val="cs-CZ"/>
        </w:rPr>
        <w:t xml:space="preserve"> </w:t>
      </w:r>
      <w:r w:rsidRPr="005F4374">
        <w:rPr>
          <w:rFonts w:ascii="Segoe UI" w:hAnsi="Segoe UI" w:cs="Segoe UI"/>
          <w:i/>
          <w:iCs/>
          <w:lang w:val="cs-CZ"/>
          <w:rPrChange w:id="88" w:author="Pavel Slezák [2]" w:date="2025-03-14T20:55:00Z" w16du:dateUtc="2025-03-14T19:55:00Z">
            <w:rPr>
              <w:rFonts w:ascii="Segoe UI" w:hAnsi="Segoe UI" w:cs="Segoe UI"/>
              <w:lang w:val="cs-CZ"/>
            </w:rPr>
          </w:rPrChange>
        </w:rPr>
        <w:t>Garantované parametry</w:t>
      </w:r>
      <w:r w:rsidRPr="009561A8">
        <w:rPr>
          <w:rFonts w:ascii="Segoe UI" w:hAnsi="Segoe UI" w:cs="Segoe UI"/>
          <w:lang w:val="cs-CZ"/>
        </w:rPr>
        <w:t xml:space="preserve">. Každý parametr se posuzuje a hodnotí samostatně. </w:t>
      </w:r>
    </w:p>
    <w:p w14:paraId="14FF4AB3" w14:textId="588E1A0F" w:rsidR="00C97155" w:rsidRPr="009561A8" w:rsidRDefault="00C97155" w:rsidP="00C97155">
      <w:pPr>
        <w:pStyle w:val="Odstavecseseznamem"/>
        <w:numPr>
          <w:ilvl w:val="1"/>
          <w:numId w:val="5"/>
        </w:numPr>
        <w:spacing w:after="120" w:line="276" w:lineRule="auto"/>
        <w:ind w:left="788" w:hanging="431"/>
        <w:contextualSpacing w:val="0"/>
        <w:jc w:val="both"/>
        <w:rPr>
          <w:rFonts w:ascii="Segoe UI" w:hAnsi="Segoe UI" w:cs="Segoe UI"/>
          <w:lang w:val="cs-CZ"/>
        </w:rPr>
      </w:pPr>
      <w:r w:rsidRPr="009561A8">
        <w:rPr>
          <w:rFonts w:ascii="Segoe UI" w:hAnsi="Segoe UI" w:cs="Segoe UI"/>
          <w:lang w:val="cs-CZ"/>
        </w:rPr>
        <w:t>V případě nedodržení hodnot parametrů specifikovaných v tabulce č. 5</w:t>
      </w:r>
      <w:r w:rsidR="00155B19">
        <w:rPr>
          <w:rFonts w:ascii="Segoe UI" w:hAnsi="Segoe UI" w:cs="Segoe UI"/>
          <w:lang w:val="cs-CZ"/>
        </w:rPr>
        <w:t xml:space="preserve"> a 6</w:t>
      </w:r>
      <w:r w:rsidRPr="009561A8">
        <w:rPr>
          <w:rFonts w:ascii="Segoe UI" w:hAnsi="Segoe UI" w:cs="Segoe UI"/>
          <w:lang w:val="cs-CZ"/>
        </w:rPr>
        <w:t xml:space="preserve"> </w:t>
      </w:r>
      <w:r w:rsidR="00411CAB">
        <w:rPr>
          <w:rFonts w:ascii="Segoe UI" w:hAnsi="Segoe UI" w:cs="Segoe UI"/>
          <w:lang w:val="cs-CZ"/>
        </w:rPr>
        <w:t>části</w:t>
      </w:r>
      <w:r w:rsidRPr="009561A8">
        <w:rPr>
          <w:rFonts w:ascii="Segoe UI" w:hAnsi="Segoe UI" w:cs="Segoe UI"/>
          <w:lang w:val="cs-CZ"/>
        </w:rPr>
        <w:t xml:space="preserve"> II.</w:t>
      </w:r>
      <w:r w:rsidR="00C739FD">
        <w:rPr>
          <w:rFonts w:ascii="Segoe UI" w:hAnsi="Segoe UI" w:cs="Segoe UI"/>
          <w:lang w:val="cs-CZ"/>
        </w:rPr>
        <w:t> </w:t>
      </w:r>
      <w:r w:rsidRPr="005F4374">
        <w:rPr>
          <w:rFonts w:ascii="Segoe UI" w:hAnsi="Segoe UI" w:cs="Segoe UI"/>
          <w:i/>
          <w:iCs/>
          <w:lang w:val="cs-CZ"/>
          <w:rPrChange w:id="89" w:author="Pavel Slezák [2]" w:date="2025-03-14T20:55:00Z" w16du:dateUtc="2025-03-14T19:55:00Z">
            <w:rPr>
              <w:rFonts w:ascii="Segoe UI" w:hAnsi="Segoe UI" w:cs="Segoe UI"/>
              <w:lang w:val="cs-CZ"/>
            </w:rPr>
          </w:rPrChange>
        </w:rPr>
        <w:t>Garantované parametry</w:t>
      </w:r>
      <w:r w:rsidRPr="009561A8">
        <w:rPr>
          <w:rFonts w:ascii="Segoe UI" w:hAnsi="Segoe UI" w:cs="Segoe UI"/>
          <w:lang w:val="cs-CZ"/>
        </w:rPr>
        <w:t xml:space="preserve"> je Zhotovitel povinen zaplatit Objednateli částku </w:t>
      </w:r>
      <w:r>
        <w:rPr>
          <w:rFonts w:ascii="Segoe UI" w:hAnsi="Segoe UI" w:cs="Segoe UI"/>
          <w:lang w:val="cs-CZ"/>
        </w:rPr>
        <w:t>Kompenzace Garance</w:t>
      </w:r>
      <w:r w:rsidRPr="009561A8">
        <w:rPr>
          <w:rFonts w:ascii="Segoe UI" w:hAnsi="Segoe UI" w:cs="Segoe UI"/>
          <w:lang w:val="cs-CZ"/>
        </w:rPr>
        <w:t xml:space="preserve"> vypočtenou dle odst. </w:t>
      </w:r>
      <w:del w:id="90" w:author="Radko Majerčík" w:date="2025-03-11T11:01:00Z" w16du:dateUtc="2025-03-11T10:01:00Z">
        <w:r w:rsidRPr="009561A8" w:rsidDel="00A51C9B">
          <w:rPr>
            <w:rFonts w:ascii="Segoe UI" w:hAnsi="Segoe UI" w:cs="Segoe UI"/>
            <w:lang w:val="cs-CZ"/>
          </w:rPr>
          <w:delText>1.1.</w:delText>
        </w:r>
        <w:r w:rsidDel="00A51C9B">
          <w:rPr>
            <w:rFonts w:ascii="Segoe UI" w:hAnsi="Segoe UI" w:cs="Segoe UI"/>
            <w:lang w:val="cs-CZ"/>
          </w:rPr>
          <w:delText>1</w:delText>
        </w:r>
        <w:r w:rsidR="00F92ED8" w:rsidDel="00A51C9B">
          <w:rPr>
            <w:rFonts w:ascii="Segoe UI" w:hAnsi="Segoe UI" w:cs="Segoe UI"/>
            <w:lang w:val="cs-CZ"/>
          </w:rPr>
          <w:delText>8</w:delText>
        </w:r>
      </w:del>
      <w:ins w:id="91" w:author="Radko Majerčík" w:date="2025-03-11T11:01:00Z" w16du:dateUtc="2025-03-11T10:01:00Z">
        <w:r w:rsidR="00A51C9B">
          <w:rPr>
            <w:rFonts w:ascii="Segoe UI" w:hAnsi="Segoe UI" w:cs="Segoe UI"/>
            <w:lang w:val="cs-CZ"/>
          </w:rPr>
          <w:t>1.1.19</w:t>
        </w:r>
      </w:ins>
      <w:r w:rsidRPr="009561A8">
        <w:rPr>
          <w:rFonts w:ascii="Segoe UI" w:hAnsi="Segoe UI" w:cs="Segoe UI"/>
          <w:lang w:val="cs-CZ"/>
        </w:rPr>
        <w:t xml:space="preserve"> Smlouvy.    </w:t>
      </w:r>
    </w:p>
    <w:p w14:paraId="20E16BCD" w14:textId="5E8A95B4" w:rsidR="00C97155" w:rsidRPr="009561A8" w:rsidRDefault="00C97155" w:rsidP="00C97155">
      <w:pPr>
        <w:pStyle w:val="Odstavecseseznamem"/>
        <w:numPr>
          <w:ilvl w:val="1"/>
          <w:numId w:val="5"/>
        </w:numPr>
        <w:spacing w:line="276" w:lineRule="auto"/>
        <w:jc w:val="both"/>
        <w:rPr>
          <w:rFonts w:ascii="Segoe UI" w:hAnsi="Segoe UI" w:cs="Segoe UI"/>
          <w:lang w:val="cs-CZ"/>
        </w:rPr>
      </w:pPr>
      <w:r w:rsidRPr="009561A8">
        <w:rPr>
          <w:rFonts w:ascii="Segoe UI" w:hAnsi="Segoe UI" w:cs="Segoe UI"/>
          <w:lang w:val="cs-CZ"/>
        </w:rPr>
        <w:t xml:space="preserve">Bude-li částka </w:t>
      </w:r>
      <w:r>
        <w:rPr>
          <w:rFonts w:ascii="Segoe UI" w:hAnsi="Segoe UI" w:cs="Segoe UI"/>
          <w:lang w:val="cs-CZ"/>
        </w:rPr>
        <w:t>Kompenzace Garance</w:t>
      </w:r>
      <w:r w:rsidRPr="009561A8">
        <w:rPr>
          <w:rFonts w:ascii="Segoe UI" w:hAnsi="Segoe UI" w:cs="Segoe UI"/>
          <w:lang w:val="cs-CZ"/>
        </w:rPr>
        <w:t xml:space="preserve"> vypočtená dle odst. </w:t>
      </w:r>
      <w:del w:id="92" w:author="Radko Majerčík" w:date="2025-03-11T11:01:00Z" w16du:dateUtc="2025-03-11T10:01:00Z">
        <w:r w:rsidRPr="009561A8" w:rsidDel="00A51C9B">
          <w:rPr>
            <w:rFonts w:ascii="Segoe UI" w:hAnsi="Segoe UI" w:cs="Segoe UI"/>
            <w:lang w:val="cs-CZ"/>
          </w:rPr>
          <w:delText>1.1.</w:delText>
        </w:r>
        <w:r w:rsidDel="00A51C9B">
          <w:rPr>
            <w:rFonts w:ascii="Segoe UI" w:hAnsi="Segoe UI" w:cs="Segoe UI"/>
            <w:lang w:val="cs-CZ"/>
          </w:rPr>
          <w:delText>1</w:delText>
        </w:r>
        <w:r w:rsidR="00F92ED8" w:rsidDel="00A51C9B">
          <w:rPr>
            <w:rFonts w:ascii="Segoe UI" w:hAnsi="Segoe UI" w:cs="Segoe UI"/>
            <w:lang w:val="cs-CZ"/>
          </w:rPr>
          <w:delText>8</w:delText>
        </w:r>
      </w:del>
      <w:ins w:id="93" w:author="Radko Majerčík" w:date="2025-03-11T11:01:00Z" w16du:dateUtc="2025-03-11T10:01:00Z">
        <w:r w:rsidR="00A51C9B">
          <w:rPr>
            <w:rFonts w:ascii="Segoe UI" w:hAnsi="Segoe UI" w:cs="Segoe UI"/>
            <w:lang w:val="cs-CZ"/>
          </w:rPr>
          <w:t>1.1.19</w:t>
        </w:r>
      </w:ins>
      <w:r w:rsidRPr="009561A8">
        <w:rPr>
          <w:rFonts w:ascii="Segoe UI" w:hAnsi="Segoe UI" w:cs="Segoe UI"/>
          <w:lang w:val="cs-CZ"/>
        </w:rPr>
        <w:t xml:space="preserve"> Smlouvy přesahovat částku ve výši 100.000.000,- Kč, jedná se o podstatné porušení Smlouvy.   </w:t>
      </w:r>
    </w:p>
    <w:p w14:paraId="02F168D9" w14:textId="77777777" w:rsidR="00C97155" w:rsidRPr="009561A8" w:rsidRDefault="00C97155" w:rsidP="00C97155">
      <w:pPr>
        <w:pStyle w:val="Odstavecseseznamem"/>
        <w:spacing w:line="276" w:lineRule="auto"/>
        <w:ind w:left="792"/>
        <w:jc w:val="both"/>
        <w:rPr>
          <w:rFonts w:ascii="Segoe UI" w:hAnsi="Segoe UI" w:cs="Segoe UI"/>
          <w:lang w:val="cs-CZ"/>
        </w:rPr>
      </w:pPr>
    </w:p>
    <w:p w14:paraId="02500A5A" w14:textId="77777777" w:rsidR="00C97155" w:rsidRPr="009561A8" w:rsidRDefault="00C97155" w:rsidP="00C97155">
      <w:pPr>
        <w:pStyle w:val="Odstavecseseznamem"/>
        <w:numPr>
          <w:ilvl w:val="0"/>
          <w:numId w:val="5"/>
        </w:numPr>
        <w:spacing w:line="276" w:lineRule="auto"/>
        <w:jc w:val="both"/>
        <w:rPr>
          <w:rFonts w:ascii="Segoe UI" w:hAnsi="Segoe UI" w:cs="Segoe UI"/>
          <w:b/>
          <w:bCs/>
          <w:lang w:val="cs-CZ"/>
        </w:rPr>
      </w:pPr>
      <w:r w:rsidRPr="009561A8">
        <w:rPr>
          <w:rFonts w:ascii="Segoe UI" w:hAnsi="Segoe UI" w:cs="Segoe UI"/>
          <w:b/>
          <w:bCs/>
          <w:lang w:val="cs-CZ"/>
        </w:rPr>
        <w:t xml:space="preserve">SNÍŽENÍ ČISTÉ </w:t>
      </w:r>
      <w:r>
        <w:rPr>
          <w:rFonts w:ascii="Segoe UI" w:hAnsi="Segoe UI" w:cs="Segoe UI"/>
          <w:b/>
          <w:bCs/>
          <w:lang w:val="cs-CZ"/>
        </w:rPr>
        <w:t xml:space="preserve">VÝROBY </w:t>
      </w:r>
      <w:r w:rsidRPr="009561A8">
        <w:rPr>
          <w:rFonts w:ascii="Segoe UI" w:hAnsi="Segoe UI" w:cs="Segoe UI"/>
          <w:b/>
          <w:bCs/>
          <w:lang w:val="cs-CZ"/>
        </w:rPr>
        <w:t>ELEKTRICKÉ</w:t>
      </w:r>
      <w:r>
        <w:rPr>
          <w:rFonts w:ascii="Segoe UI" w:hAnsi="Segoe UI" w:cs="Segoe UI"/>
          <w:b/>
          <w:bCs/>
          <w:lang w:val="cs-CZ"/>
        </w:rPr>
        <w:t xml:space="preserve"> ENERGIE</w:t>
      </w:r>
      <w:r w:rsidRPr="009561A8">
        <w:rPr>
          <w:rFonts w:ascii="Segoe UI" w:hAnsi="Segoe UI" w:cs="Segoe UI"/>
          <w:b/>
          <w:bCs/>
          <w:lang w:val="cs-CZ"/>
        </w:rPr>
        <w:t xml:space="preserve">  </w:t>
      </w:r>
    </w:p>
    <w:p w14:paraId="53A9D70B" w14:textId="447C567F" w:rsidR="00C97155" w:rsidRPr="009561A8" w:rsidRDefault="00C97155" w:rsidP="00C97155">
      <w:pPr>
        <w:pStyle w:val="Odstavecseseznamem"/>
        <w:numPr>
          <w:ilvl w:val="1"/>
          <w:numId w:val="5"/>
        </w:numPr>
        <w:spacing w:after="120" w:line="276" w:lineRule="auto"/>
        <w:ind w:left="788" w:hanging="431"/>
        <w:contextualSpacing w:val="0"/>
        <w:jc w:val="both"/>
        <w:rPr>
          <w:rFonts w:ascii="Segoe UI" w:hAnsi="Segoe UI" w:cs="Segoe UI"/>
          <w:lang w:val="cs-CZ"/>
        </w:rPr>
      </w:pPr>
      <w:r w:rsidRPr="009561A8">
        <w:rPr>
          <w:rFonts w:ascii="Segoe UI" w:hAnsi="Segoe UI" w:cs="Segoe UI"/>
          <w:lang w:val="cs-CZ"/>
        </w:rPr>
        <w:t xml:space="preserve">V rámci Výkonových zkoušek dle přílohy č. A11 </w:t>
      </w:r>
      <w:ins w:id="94" w:author="Pavel Slezák [2]" w:date="2025-03-14T20:56:00Z" w16du:dateUtc="2025-03-14T19:56:00Z">
        <w:r w:rsidR="005F4374" w:rsidRPr="0008710D">
          <w:rPr>
            <w:rFonts w:ascii="Segoe UI" w:hAnsi="Segoe UI" w:cs="Segoe UI"/>
            <w:i/>
            <w:iCs/>
            <w:lang w:val="cs-CZ"/>
          </w:rPr>
          <w:t>Dokončení</w:t>
        </w:r>
        <w:r w:rsidR="005F4374" w:rsidRPr="0008710D">
          <w:rPr>
            <w:rFonts w:ascii="Segoe UI" w:hAnsi="Segoe UI" w:cs="Segoe UI"/>
            <w:i/>
            <w:iCs/>
            <w:lang w:val="cs-CZ"/>
          </w:rPr>
          <w:t xml:space="preserve"> </w:t>
        </w:r>
        <w:r w:rsidR="005F4374" w:rsidRPr="0008710D">
          <w:rPr>
            <w:rFonts w:ascii="Segoe UI" w:hAnsi="Segoe UI" w:cs="Segoe UI"/>
            <w:i/>
            <w:iCs/>
            <w:lang w:val="cs-CZ"/>
          </w:rPr>
          <w:t>montáže, uvádění do provozu a testování</w:t>
        </w:r>
      </w:ins>
      <w:del w:id="95" w:author="Pavel Slezák [2]" w:date="2025-03-14T20:56:00Z" w16du:dateUtc="2025-03-14T19:56:00Z">
        <w:r w:rsidRPr="009561A8" w:rsidDel="005F4374">
          <w:rPr>
            <w:rFonts w:ascii="Segoe UI" w:hAnsi="Segoe UI" w:cs="Segoe UI"/>
            <w:lang w:val="cs-CZ"/>
          </w:rPr>
          <w:delText>Ukončení montáže, uvádění do provozu a testování</w:delText>
        </w:r>
      </w:del>
      <w:r w:rsidRPr="009561A8">
        <w:rPr>
          <w:rFonts w:ascii="Segoe UI" w:hAnsi="Segoe UI" w:cs="Segoe UI"/>
          <w:lang w:val="cs-CZ"/>
        </w:rPr>
        <w:t xml:space="preserve"> a přílohy č. A20 </w:t>
      </w:r>
      <w:r w:rsidRPr="005F4374">
        <w:rPr>
          <w:rFonts w:ascii="Segoe UI" w:hAnsi="Segoe UI" w:cs="Segoe UI"/>
          <w:i/>
          <w:iCs/>
          <w:lang w:val="cs-CZ"/>
          <w:rPrChange w:id="96" w:author="Pavel Slezák [2]" w:date="2025-03-14T20:56:00Z" w16du:dateUtc="2025-03-14T19:56:00Z">
            <w:rPr>
              <w:rFonts w:ascii="Segoe UI" w:hAnsi="Segoe UI" w:cs="Segoe UI"/>
              <w:lang w:val="cs-CZ"/>
            </w:rPr>
          </w:rPrChange>
        </w:rPr>
        <w:t xml:space="preserve">Postup pro Výkonové </w:t>
      </w:r>
      <w:del w:id="97" w:author="Pavel Slezák [2]" w:date="2025-03-14T20:56:00Z" w16du:dateUtc="2025-03-14T19:56:00Z">
        <w:r w:rsidRPr="005F4374" w:rsidDel="005F4374">
          <w:rPr>
            <w:rFonts w:ascii="Segoe UI" w:hAnsi="Segoe UI" w:cs="Segoe UI"/>
            <w:i/>
            <w:iCs/>
            <w:lang w:val="cs-CZ"/>
            <w:rPrChange w:id="98" w:author="Pavel Slezák [2]" w:date="2025-03-14T20:56:00Z" w16du:dateUtc="2025-03-14T19:56:00Z">
              <w:rPr>
                <w:rFonts w:ascii="Segoe UI" w:hAnsi="Segoe UI" w:cs="Segoe UI"/>
                <w:lang w:val="cs-CZ"/>
              </w:rPr>
            </w:rPrChange>
          </w:rPr>
          <w:delText xml:space="preserve">testy </w:delText>
        </w:r>
      </w:del>
      <w:ins w:id="99" w:author="Pavel Slezák [2]" w:date="2025-03-14T20:56:00Z" w16du:dateUtc="2025-03-14T19:56:00Z">
        <w:r w:rsidR="005F4374" w:rsidRPr="005F4374">
          <w:rPr>
            <w:rFonts w:ascii="Segoe UI" w:hAnsi="Segoe UI" w:cs="Segoe UI"/>
            <w:i/>
            <w:iCs/>
            <w:lang w:val="cs-CZ"/>
            <w:rPrChange w:id="100" w:author="Pavel Slezák [2]" w:date="2025-03-14T20:56:00Z" w16du:dateUtc="2025-03-14T19:56:00Z">
              <w:rPr>
                <w:rFonts w:ascii="Segoe UI" w:hAnsi="Segoe UI" w:cs="Segoe UI"/>
                <w:lang w:val="cs-CZ"/>
              </w:rPr>
            </w:rPrChange>
          </w:rPr>
          <w:t>zkoušky</w:t>
        </w:r>
        <w:r w:rsidR="005F4374" w:rsidRPr="009561A8">
          <w:rPr>
            <w:rFonts w:ascii="Segoe UI" w:hAnsi="Segoe UI" w:cs="Segoe UI"/>
            <w:lang w:val="cs-CZ"/>
          </w:rPr>
          <w:t xml:space="preserve"> </w:t>
        </w:r>
      </w:ins>
      <w:r w:rsidRPr="009561A8">
        <w:rPr>
          <w:rFonts w:ascii="Segoe UI" w:hAnsi="Segoe UI" w:cs="Segoe UI"/>
          <w:lang w:val="cs-CZ"/>
        </w:rPr>
        <w:t>je na vývodech generátorů měřena produkce elektrické energie a současně je měřena i spotřeba všech pomocných provozů za účelem stanovení čisté produkce elektrické energie dle této přílohy. Výsledky tohoto měření se porovnají s parametry uvedenými v </w:t>
      </w:r>
      <w:r w:rsidRPr="00067B57">
        <w:rPr>
          <w:rFonts w:ascii="Segoe UI" w:hAnsi="Segoe UI" w:cs="Segoe UI"/>
          <w:lang w:val="cs-CZ"/>
        </w:rPr>
        <w:t>tabulce č.</w:t>
      </w:r>
      <w:r w:rsidR="00C739FD">
        <w:rPr>
          <w:rFonts w:ascii="Segoe UI" w:hAnsi="Segoe UI" w:cs="Segoe UI"/>
          <w:lang w:val="cs-CZ"/>
        </w:rPr>
        <w:t> </w:t>
      </w:r>
      <w:r w:rsidRPr="00067B57">
        <w:rPr>
          <w:rFonts w:ascii="Segoe UI" w:hAnsi="Segoe UI" w:cs="Segoe UI"/>
          <w:lang w:val="cs-CZ"/>
        </w:rPr>
        <w:t>5</w:t>
      </w:r>
      <w:r w:rsidR="00C739FD">
        <w:rPr>
          <w:rFonts w:ascii="Segoe UI" w:hAnsi="Segoe UI" w:cs="Segoe UI"/>
          <w:lang w:val="cs-CZ"/>
        </w:rPr>
        <w:t> </w:t>
      </w:r>
      <w:r w:rsidR="00411CAB">
        <w:rPr>
          <w:rFonts w:ascii="Segoe UI" w:hAnsi="Segoe UI" w:cs="Segoe UI"/>
          <w:lang w:val="cs-CZ"/>
        </w:rPr>
        <w:t>části</w:t>
      </w:r>
      <w:r w:rsidRPr="009561A8">
        <w:rPr>
          <w:rFonts w:ascii="Segoe UI" w:hAnsi="Segoe UI" w:cs="Segoe UI"/>
          <w:lang w:val="cs-CZ"/>
        </w:rPr>
        <w:t xml:space="preserve"> II.</w:t>
      </w:r>
      <w:r w:rsidR="008D78AD">
        <w:rPr>
          <w:rFonts w:ascii="Segoe UI" w:hAnsi="Segoe UI" w:cs="Segoe UI"/>
          <w:lang w:val="cs-CZ"/>
        </w:rPr>
        <w:t>g</w:t>
      </w:r>
      <w:r w:rsidRPr="009561A8">
        <w:rPr>
          <w:rFonts w:ascii="Segoe UI" w:hAnsi="Segoe UI" w:cs="Segoe UI"/>
          <w:lang w:val="cs-CZ"/>
        </w:rPr>
        <w:t xml:space="preserve"> </w:t>
      </w:r>
      <w:r w:rsidRPr="005F4374">
        <w:rPr>
          <w:rFonts w:ascii="Segoe UI" w:hAnsi="Segoe UI" w:cs="Segoe UI"/>
          <w:i/>
          <w:iCs/>
          <w:lang w:val="cs-CZ"/>
          <w:rPrChange w:id="101" w:author="Pavel Slezák [2]" w:date="2025-03-14T20:56:00Z" w16du:dateUtc="2025-03-14T19:56:00Z">
            <w:rPr>
              <w:rFonts w:ascii="Segoe UI" w:hAnsi="Segoe UI" w:cs="Segoe UI"/>
              <w:lang w:val="cs-CZ"/>
            </w:rPr>
          </w:rPrChange>
        </w:rPr>
        <w:t>Garantované parametry</w:t>
      </w:r>
      <w:r w:rsidRPr="009561A8">
        <w:rPr>
          <w:rFonts w:ascii="Segoe UI" w:hAnsi="Segoe UI" w:cs="Segoe UI"/>
          <w:lang w:val="cs-CZ"/>
        </w:rPr>
        <w:t xml:space="preserve">. </w:t>
      </w:r>
    </w:p>
    <w:p w14:paraId="35ABA240" w14:textId="059DF595" w:rsidR="00C97155" w:rsidRPr="009561A8" w:rsidRDefault="00C97155" w:rsidP="00C97155">
      <w:pPr>
        <w:pStyle w:val="Odstavecseseznamem"/>
        <w:numPr>
          <w:ilvl w:val="1"/>
          <w:numId w:val="5"/>
        </w:numPr>
        <w:spacing w:after="120" w:line="276" w:lineRule="auto"/>
        <w:ind w:left="788" w:hanging="431"/>
        <w:contextualSpacing w:val="0"/>
        <w:jc w:val="both"/>
        <w:rPr>
          <w:rFonts w:ascii="Segoe UI" w:hAnsi="Segoe UI" w:cs="Segoe UI"/>
          <w:lang w:val="cs-CZ"/>
        </w:rPr>
      </w:pPr>
      <w:r w:rsidRPr="009561A8">
        <w:rPr>
          <w:rFonts w:ascii="Segoe UI" w:hAnsi="Segoe UI" w:cs="Segoe UI"/>
          <w:lang w:val="cs-CZ"/>
        </w:rPr>
        <w:t xml:space="preserve">V případě nedodržení hodnot parametrů specifikovaných v tabulce č. 5 </w:t>
      </w:r>
      <w:r w:rsidR="00411CAB">
        <w:rPr>
          <w:rFonts w:ascii="Segoe UI" w:hAnsi="Segoe UI" w:cs="Segoe UI"/>
          <w:lang w:val="cs-CZ"/>
        </w:rPr>
        <w:t>části</w:t>
      </w:r>
      <w:r w:rsidRPr="009561A8">
        <w:rPr>
          <w:rFonts w:ascii="Segoe UI" w:hAnsi="Segoe UI" w:cs="Segoe UI"/>
          <w:lang w:val="cs-CZ"/>
        </w:rPr>
        <w:t xml:space="preserve"> II.</w:t>
      </w:r>
      <w:r w:rsidR="008D78AD">
        <w:rPr>
          <w:rFonts w:ascii="Segoe UI" w:hAnsi="Segoe UI" w:cs="Segoe UI"/>
          <w:lang w:val="cs-CZ"/>
        </w:rPr>
        <w:t>g</w:t>
      </w:r>
      <w:r w:rsidR="00C739FD">
        <w:rPr>
          <w:rFonts w:ascii="Segoe UI" w:hAnsi="Segoe UI" w:cs="Segoe UI"/>
          <w:lang w:val="cs-CZ"/>
        </w:rPr>
        <w:t> </w:t>
      </w:r>
      <w:r w:rsidRPr="005F4374">
        <w:rPr>
          <w:rFonts w:ascii="Segoe UI" w:hAnsi="Segoe UI" w:cs="Segoe UI"/>
          <w:i/>
          <w:iCs/>
          <w:lang w:val="cs-CZ"/>
          <w:rPrChange w:id="102" w:author="Pavel Slezák [2]" w:date="2025-03-14T20:57:00Z" w16du:dateUtc="2025-03-14T19:57:00Z">
            <w:rPr>
              <w:rFonts w:ascii="Segoe UI" w:hAnsi="Segoe UI" w:cs="Segoe UI"/>
              <w:lang w:val="cs-CZ"/>
            </w:rPr>
          </w:rPrChange>
        </w:rPr>
        <w:t>Garantované parametry</w:t>
      </w:r>
      <w:r w:rsidRPr="009561A8">
        <w:rPr>
          <w:rFonts w:ascii="Segoe UI" w:hAnsi="Segoe UI" w:cs="Segoe UI"/>
          <w:lang w:val="cs-CZ"/>
        </w:rPr>
        <w:t xml:space="preserve"> je Zhotovitel povinen zaplatit Objednateli částku </w:t>
      </w:r>
      <w:r>
        <w:rPr>
          <w:rFonts w:ascii="Segoe UI" w:hAnsi="Segoe UI" w:cs="Segoe UI"/>
          <w:lang w:val="cs-CZ"/>
        </w:rPr>
        <w:t>Kompenzace Garance</w:t>
      </w:r>
      <w:r w:rsidRPr="009561A8">
        <w:rPr>
          <w:rFonts w:ascii="Segoe UI" w:hAnsi="Segoe UI" w:cs="Segoe UI"/>
          <w:lang w:val="cs-CZ"/>
        </w:rPr>
        <w:t xml:space="preserve"> vypočtenou dle odst. </w:t>
      </w:r>
      <w:del w:id="103" w:author="Radko Majerčík" w:date="2025-03-11T11:01:00Z" w16du:dateUtc="2025-03-11T10:01:00Z">
        <w:r w:rsidRPr="009561A8" w:rsidDel="00A51C9B">
          <w:rPr>
            <w:rFonts w:ascii="Segoe UI" w:hAnsi="Segoe UI" w:cs="Segoe UI"/>
            <w:lang w:val="cs-CZ"/>
          </w:rPr>
          <w:delText>1.1.</w:delText>
        </w:r>
        <w:r w:rsidDel="00A51C9B">
          <w:rPr>
            <w:rFonts w:ascii="Segoe UI" w:hAnsi="Segoe UI" w:cs="Segoe UI"/>
            <w:lang w:val="cs-CZ"/>
          </w:rPr>
          <w:delText>1</w:delText>
        </w:r>
        <w:r w:rsidR="00F92ED8" w:rsidDel="00A51C9B">
          <w:rPr>
            <w:rFonts w:ascii="Segoe UI" w:hAnsi="Segoe UI" w:cs="Segoe UI"/>
            <w:lang w:val="cs-CZ"/>
          </w:rPr>
          <w:delText>8</w:delText>
        </w:r>
      </w:del>
      <w:ins w:id="104" w:author="Radko Majerčík" w:date="2025-03-11T11:01:00Z" w16du:dateUtc="2025-03-11T10:01:00Z">
        <w:r w:rsidR="00A51C9B">
          <w:rPr>
            <w:rFonts w:ascii="Segoe UI" w:hAnsi="Segoe UI" w:cs="Segoe UI"/>
            <w:lang w:val="cs-CZ"/>
          </w:rPr>
          <w:t>1.1.19</w:t>
        </w:r>
      </w:ins>
      <w:r w:rsidRPr="009561A8">
        <w:rPr>
          <w:rFonts w:ascii="Segoe UI" w:hAnsi="Segoe UI" w:cs="Segoe UI"/>
          <w:lang w:val="cs-CZ"/>
        </w:rPr>
        <w:t xml:space="preserve"> Smlouvy.    </w:t>
      </w:r>
    </w:p>
    <w:p w14:paraId="7CE11F7A" w14:textId="17E30AC8" w:rsidR="00C97155" w:rsidRPr="00C97155" w:rsidRDefault="00C97155" w:rsidP="00C97155">
      <w:pPr>
        <w:pStyle w:val="Odstavecseseznamem"/>
        <w:numPr>
          <w:ilvl w:val="1"/>
          <w:numId w:val="5"/>
        </w:numPr>
        <w:spacing w:after="120" w:line="276" w:lineRule="auto"/>
        <w:contextualSpacing w:val="0"/>
        <w:jc w:val="both"/>
        <w:rPr>
          <w:rFonts w:ascii="Segoe UI" w:hAnsi="Segoe UI" w:cs="Segoe UI"/>
          <w:lang w:val="cs-CZ"/>
        </w:rPr>
      </w:pPr>
      <w:r w:rsidRPr="00EF197D">
        <w:rPr>
          <w:rFonts w:ascii="Segoe UI" w:hAnsi="Segoe UI" w:cs="Segoe UI"/>
          <w:lang w:val="cs-CZ"/>
        </w:rPr>
        <w:t xml:space="preserve">Bude-li částka </w:t>
      </w:r>
      <w:r>
        <w:rPr>
          <w:rFonts w:ascii="Segoe UI" w:hAnsi="Segoe UI" w:cs="Segoe UI"/>
          <w:lang w:val="cs-CZ"/>
        </w:rPr>
        <w:t>Kompenzace Garance</w:t>
      </w:r>
      <w:r w:rsidRPr="009561A8">
        <w:rPr>
          <w:rFonts w:ascii="Segoe UI" w:hAnsi="Segoe UI" w:cs="Segoe UI"/>
          <w:lang w:val="cs-CZ"/>
        </w:rPr>
        <w:t xml:space="preserve"> vypočten</w:t>
      </w:r>
      <w:r>
        <w:rPr>
          <w:rFonts w:ascii="Segoe UI" w:hAnsi="Segoe UI" w:cs="Segoe UI"/>
          <w:lang w:val="cs-CZ"/>
        </w:rPr>
        <w:t>á</w:t>
      </w:r>
      <w:r w:rsidRPr="009561A8">
        <w:rPr>
          <w:rFonts w:ascii="Segoe UI" w:hAnsi="Segoe UI" w:cs="Segoe UI"/>
          <w:lang w:val="cs-CZ"/>
        </w:rPr>
        <w:t xml:space="preserve"> dle odst. </w:t>
      </w:r>
      <w:del w:id="105" w:author="Radko Majerčík" w:date="2025-03-11T11:01:00Z" w16du:dateUtc="2025-03-11T10:01:00Z">
        <w:r w:rsidRPr="009561A8" w:rsidDel="00A51C9B">
          <w:rPr>
            <w:rFonts w:ascii="Segoe UI" w:hAnsi="Segoe UI" w:cs="Segoe UI"/>
            <w:lang w:val="cs-CZ"/>
          </w:rPr>
          <w:delText>1.1.</w:delText>
        </w:r>
        <w:r w:rsidDel="00A51C9B">
          <w:rPr>
            <w:rFonts w:ascii="Segoe UI" w:hAnsi="Segoe UI" w:cs="Segoe UI"/>
            <w:lang w:val="cs-CZ"/>
          </w:rPr>
          <w:delText>1</w:delText>
        </w:r>
        <w:r w:rsidR="00F92ED8" w:rsidDel="00A51C9B">
          <w:rPr>
            <w:rFonts w:ascii="Segoe UI" w:hAnsi="Segoe UI" w:cs="Segoe UI"/>
            <w:lang w:val="cs-CZ"/>
          </w:rPr>
          <w:delText>8</w:delText>
        </w:r>
      </w:del>
      <w:ins w:id="106" w:author="Radko Majerčík" w:date="2025-03-11T11:01:00Z" w16du:dateUtc="2025-03-11T10:01:00Z">
        <w:r w:rsidR="00A51C9B">
          <w:rPr>
            <w:rFonts w:ascii="Segoe UI" w:hAnsi="Segoe UI" w:cs="Segoe UI"/>
            <w:lang w:val="cs-CZ"/>
          </w:rPr>
          <w:t>1.1.19</w:t>
        </w:r>
      </w:ins>
      <w:r w:rsidRPr="00EF197D">
        <w:rPr>
          <w:rFonts w:ascii="Segoe UI" w:hAnsi="Segoe UI" w:cs="Segoe UI"/>
          <w:lang w:val="cs-CZ"/>
        </w:rPr>
        <w:t xml:space="preserve"> Smlouvy přesahovat částku ve výši 100.000.000,- Kč, jedná se o podstatné porušení Smlouvy.   </w:t>
      </w:r>
    </w:p>
    <w:p w14:paraId="63817CFC" w14:textId="77777777" w:rsidR="00C97155" w:rsidRPr="009561A8" w:rsidRDefault="00C97155" w:rsidP="00C97155">
      <w:pPr>
        <w:pStyle w:val="Odstavecseseznamem"/>
        <w:spacing w:line="276" w:lineRule="auto"/>
        <w:ind w:left="792"/>
        <w:jc w:val="both"/>
        <w:rPr>
          <w:rFonts w:ascii="Segoe UI" w:hAnsi="Segoe UI" w:cs="Segoe UI"/>
          <w:lang w:val="cs-CZ"/>
        </w:rPr>
      </w:pPr>
    </w:p>
    <w:p w14:paraId="08FA1A2C" w14:textId="77777777" w:rsidR="001F65A2" w:rsidRDefault="001F65A2">
      <w:pPr>
        <w:spacing w:after="160" w:line="259" w:lineRule="auto"/>
        <w:rPr>
          <w:rFonts w:ascii="Segoe UI" w:hAnsi="Segoe UI" w:cs="Segoe UI"/>
          <w:b/>
          <w:bCs/>
          <w:sz w:val="22"/>
          <w:szCs w:val="22"/>
        </w:rPr>
      </w:pPr>
      <w:r>
        <w:rPr>
          <w:rFonts w:ascii="Segoe UI" w:hAnsi="Segoe UI" w:cs="Segoe UI"/>
          <w:b/>
          <w:bCs/>
        </w:rPr>
        <w:br w:type="page"/>
      </w:r>
    </w:p>
    <w:p w14:paraId="79A4BE83" w14:textId="15D7273E" w:rsidR="00C97155" w:rsidRPr="009561A8" w:rsidRDefault="00C97155" w:rsidP="00C97155">
      <w:pPr>
        <w:pStyle w:val="Odstavecseseznamem"/>
        <w:numPr>
          <w:ilvl w:val="0"/>
          <w:numId w:val="5"/>
        </w:numPr>
        <w:spacing w:line="276" w:lineRule="auto"/>
        <w:jc w:val="both"/>
        <w:rPr>
          <w:rFonts w:ascii="Segoe UI" w:hAnsi="Segoe UI" w:cs="Segoe UI"/>
          <w:b/>
          <w:bCs/>
          <w:lang w:val="cs-CZ"/>
        </w:rPr>
      </w:pPr>
      <w:r w:rsidRPr="009561A8">
        <w:rPr>
          <w:rFonts w:ascii="Segoe UI" w:hAnsi="Segoe UI" w:cs="Segoe UI"/>
          <w:b/>
          <w:bCs/>
          <w:lang w:val="cs-CZ"/>
        </w:rPr>
        <w:lastRenderedPageBreak/>
        <w:t xml:space="preserve">SNÍŽENÍ </w:t>
      </w:r>
      <w:r w:rsidR="001F65A2" w:rsidRPr="009561A8">
        <w:rPr>
          <w:rFonts w:ascii="Segoe UI" w:hAnsi="Segoe UI" w:cs="Segoe UI"/>
          <w:b/>
          <w:bCs/>
          <w:lang w:val="cs-CZ"/>
        </w:rPr>
        <w:t>DISPONIBILITY</w:t>
      </w:r>
      <w:r w:rsidRPr="009561A8">
        <w:rPr>
          <w:rFonts w:ascii="Segoe UI" w:hAnsi="Segoe UI" w:cs="Segoe UI"/>
          <w:b/>
          <w:bCs/>
          <w:lang w:val="cs-CZ"/>
        </w:rPr>
        <w:t xml:space="preserve"> LINKY</w:t>
      </w:r>
    </w:p>
    <w:p w14:paraId="402DA82B" w14:textId="77777777" w:rsidR="00C97155" w:rsidRPr="009561A8" w:rsidRDefault="00C97155" w:rsidP="00C97155">
      <w:pPr>
        <w:pStyle w:val="Odstavecseseznamem"/>
        <w:numPr>
          <w:ilvl w:val="1"/>
          <w:numId w:val="5"/>
        </w:numPr>
        <w:spacing w:after="120" w:line="276" w:lineRule="auto"/>
        <w:ind w:left="788" w:hanging="431"/>
        <w:contextualSpacing w:val="0"/>
        <w:jc w:val="both"/>
        <w:rPr>
          <w:rFonts w:ascii="Segoe UI" w:hAnsi="Segoe UI" w:cs="Segoe UI"/>
          <w:lang w:val="cs-CZ"/>
        </w:rPr>
      </w:pPr>
      <w:r w:rsidRPr="009561A8">
        <w:rPr>
          <w:rFonts w:ascii="Segoe UI" w:hAnsi="Segoe UI" w:cs="Segoe UI"/>
          <w:lang w:val="cs-CZ"/>
        </w:rPr>
        <w:t xml:space="preserve">Disponibilita vychází z doby provozu Linky v průběhu každého roku v rámci Garanční doby.    </w:t>
      </w:r>
    </w:p>
    <w:p w14:paraId="329947C6" w14:textId="77777777" w:rsidR="00C97155" w:rsidRPr="009561A8" w:rsidRDefault="00C97155" w:rsidP="00C97155">
      <w:pPr>
        <w:pStyle w:val="Odstavecseseznamem"/>
        <w:numPr>
          <w:ilvl w:val="1"/>
          <w:numId w:val="5"/>
        </w:numPr>
        <w:spacing w:after="120" w:line="276" w:lineRule="auto"/>
        <w:ind w:left="788" w:hanging="431"/>
        <w:contextualSpacing w:val="0"/>
        <w:jc w:val="both"/>
        <w:rPr>
          <w:rFonts w:ascii="Segoe UI" w:hAnsi="Segoe UI" w:cs="Segoe UI"/>
          <w:lang w:val="cs-CZ"/>
        </w:rPr>
      </w:pPr>
      <w:r w:rsidRPr="009561A8">
        <w:rPr>
          <w:rFonts w:ascii="Segoe UI" w:hAnsi="Segoe UI" w:cs="Segoe UI"/>
          <w:lang w:val="cs-CZ"/>
        </w:rPr>
        <w:t xml:space="preserve">Dokladem o disponibilitě jsou automatické záznamy z provozu Linky (tj. měření provozních hodin primárního ventilátoru, spalinového ventilátoru apod.).  </w:t>
      </w:r>
    </w:p>
    <w:p w14:paraId="3D633BB7" w14:textId="77777777" w:rsidR="00C97155" w:rsidRPr="009561A8" w:rsidRDefault="00C97155" w:rsidP="00C97155">
      <w:pPr>
        <w:pStyle w:val="Odstavecseseznamem"/>
        <w:numPr>
          <w:ilvl w:val="1"/>
          <w:numId w:val="5"/>
        </w:numPr>
        <w:spacing w:after="120" w:line="276" w:lineRule="auto"/>
        <w:ind w:left="788" w:hanging="431"/>
        <w:contextualSpacing w:val="0"/>
        <w:jc w:val="both"/>
        <w:rPr>
          <w:rFonts w:ascii="Segoe UI" w:hAnsi="Segoe UI" w:cs="Segoe UI"/>
          <w:lang w:val="cs-CZ"/>
        </w:rPr>
      </w:pPr>
      <w:r w:rsidRPr="009561A8">
        <w:rPr>
          <w:rFonts w:ascii="Segoe UI" w:hAnsi="Segoe UI" w:cs="Segoe UI"/>
          <w:lang w:val="cs-CZ"/>
        </w:rPr>
        <w:t xml:space="preserve">Disponibilita se považuje za splněnou za následujících podmínek:  </w:t>
      </w:r>
    </w:p>
    <w:p w14:paraId="22F6AB95" w14:textId="7A092627" w:rsidR="00C97155" w:rsidRPr="009561A8" w:rsidRDefault="00C97155" w:rsidP="00C97155">
      <w:pPr>
        <w:pStyle w:val="Odstavecseseznamem"/>
        <w:numPr>
          <w:ilvl w:val="2"/>
          <w:numId w:val="5"/>
        </w:numPr>
        <w:spacing w:after="120" w:line="276" w:lineRule="auto"/>
        <w:ind w:left="1560" w:hanging="709"/>
        <w:contextualSpacing w:val="0"/>
        <w:jc w:val="both"/>
        <w:rPr>
          <w:rFonts w:ascii="Segoe UI" w:hAnsi="Segoe UI" w:cs="Segoe UI"/>
          <w:lang w:val="cs-CZ"/>
        </w:rPr>
      </w:pPr>
      <w:r w:rsidRPr="009561A8">
        <w:rPr>
          <w:rFonts w:ascii="Segoe UI" w:hAnsi="Segoe UI" w:cs="Segoe UI"/>
          <w:lang w:val="cs-CZ"/>
        </w:rPr>
        <w:t xml:space="preserve">Linka se považuje za disponibilní pouze v případě, že jsou splněny všechny garantované požadavky v oblasti životního prostředí dle tabulky č. </w:t>
      </w:r>
      <w:r w:rsidR="00155B19">
        <w:rPr>
          <w:rFonts w:ascii="Segoe UI" w:hAnsi="Segoe UI" w:cs="Segoe UI"/>
          <w:lang w:val="cs-CZ"/>
        </w:rPr>
        <w:t>3 a 4</w:t>
      </w:r>
      <w:r w:rsidRPr="009561A8">
        <w:rPr>
          <w:rFonts w:ascii="Segoe UI" w:hAnsi="Segoe UI" w:cs="Segoe UI"/>
          <w:lang w:val="cs-CZ"/>
        </w:rPr>
        <w:t xml:space="preserve"> </w:t>
      </w:r>
      <w:r w:rsidR="00411CAB">
        <w:rPr>
          <w:rFonts w:ascii="Segoe UI" w:hAnsi="Segoe UI" w:cs="Segoe UI"/>
          <w:lang w:val="cs-CZ"/>
        </w:rPr>
        <w:t>části</w:t>
      </w:r>
      <w:r w:rsidRPr="009561A8">
        <w:rPr>
          <w:rFonts w:ascii="Segoe UI" w:hAnsi="Segoe UI" w:cs="Segoe UI"/>
          <w:lang w:val="cs-CZ"/>
        </w:rPr>
        <w:t xml:space="preserve"> </w:t>
      </w:r>
      <w:r w:rsidRPr="00067B57">
        <w:rPr>
          <w:rFonts w:ascii="Segoe UI" w:hAnsi="Segoe UI" w:cs="Segoe UI"/>
          <w:lang w:val="cs-CZ"/>
        </w:rPr>
        <w:t>II.</w:t>
      </w:r>
      <w:r w:rsidR="008D78AD">
        <w:rPr>
          <w:rFonts w:ascii="Segoe UI" w:hAnsi="Segoe UI" w:cs="Segoe UI"/>
          <w:lang w:val="cs-CZ"/>
        </w:rPr>
        <w:t>g</w:t>
      </w:r>
      <w:r w:rsidRPr="00067B57">
        <w:rPr>
          <w:rFonts w:ascii="Segoe UI" w:hAnsi="Segoe UI" w:cs="Segoe UI"/>
          <w:lang w:val="cs-CZ"/>
        </w:rPr>
        <w:t xml:space="preserve"> </w:t>
      </w:r>
      <w:r w:rsidRPr="005F4374">
        <w:rPr>
          <w:rFonts w:ascii="Segoe UI" w:hAnsi="Segoe UI" w:cs="Segoe UI"/>
          <w:i/>
          <w:iCs/>
          <w:lang w:val="cs-CZ"/>
          <w:rPrChange w:id="107" w:author="Pavel Slezák [2]" w:date="2025-03-14T20:57:00Z" w16du:dateUtc="2025-03-14T19:57:00Z">
            <w:rPr>
              <w:rFonts w:ascii="Segoe UI" w:hAnsi="Segoe UI" w:cs="Segoe UI"/>
              <w:lang w:val="cs-CZ"/>
            </w:rPr>
          </w:rPrChange>
        </w:rPr>
        <w:t>Garantované parametry</w:t>
      </w:r>
      <w:r w:rsidRPr="009561A8">
        <w:rPr>
          <w:rFonts w:ascii="Segoe UI" w:hAnsi="Segoe UI" w:cs="Segoe UI"/>
          <w:lang w:val="cs-CZ"/>
        </w:rPr>
        <w:t xml:space="preserve">.  </w:t>
      </w:r>
    </w:p>
    <w:p w14:paraId="6C212D45" w14:textId="77777777" w:rsidR="00C97155" w:rsidRPr="009561A8" w:rsidRDefault="00C97155" w:rsidP="00C97155">
      <w:pPr>
        <w:pStyle w:val="Odstavecseseznamem"/>
        <w:numPr>
          <w:ilvl w:val="2"/>
          <w:numId w:val="5"/>
        </w:numPr>
        <w:spacing w:after="120" w:line="276" w:lineRule="auto"/>
        <w:ind w:left="1560" w:hanging="709"/>
        <w:contextualSpacing w:val="0"/>
        <w:jc w:val="both"/>
        <w:rPr>
          <w:rFonts w:ascii="Segoe UI" w:hAnsi="Segoe UI" w:cs="Segoe UI"/>
          <w:lang w:val="cs-CZ"/>
        </w:rPr>
      </w:pPr>
      <w:r w:rsidRPr="009561A8">
        <w:rPr>
          <w:rFonts w:ascii="Segoe UI" w:hAnsi="Segoe UI" w:cs="Segoe UI"/>
          <w:lang w:val="cs-CZ"/>
        </w:rPr>
        <w:t xml:space="preserve">Linka je disponibilní, je-li možný provoz ve všech provozních bodech Kapacitního diagramu.  </w:t>
      </w:r>
    </w:p>
    <w:p w14:paraId="4FD2AE78" w14:textId="77777777" w:rsidR="00C97155" w:rsidRPr="009561A8" w:rsidRDefault="00C97155" w:rsidP="00C97155">
      <w:pPr>
        <w:pStyle w:val="Odstavecseseznamem"/>
        <w:numPr>
          <w:ilvl w:val="2"/>
          <w:numId w:val="5"/>
        </w:numPr>
        <w:spacing w:after="120" w:line="276" w:lineRule="auto"/>
        <w:ind w:left="1560" w:hanging="709"/>
        <w:contextualSpacing w:val="0"/>
        <w:jc w:val="both"/>
        <w:rPr>
          <w:rFonts w:ascii="Segoe UI" w:hAnsi="Segoe UI" w:cs="Segoe UI"/>
          <w:lang w:val="cs-CZ"/>
        </w:rPr>
      </w:pPr>
      <w:r w:rsidRPr="009561A8">
        <w:rPr>
          <w:rFonts w:ascii="Segoe UI" w:hAnsi="Segoe UI" w:cs="Segoe UI"/>
          <w:lang w:val="cs-CZ"/>
        </w:rPr>
        <w:t>Najíždění a odstavování provozu se počítá jako provozní doba:</w:t>
      </w:r>
    </w:p>
    <w:p w14:paraId="607C1BEA" w14:textId="77777777" w:rsidR="00C97155" w:rsidRPr="00C97155" w:rsidRDefault="00C97155" w:rsidP="00C97155">
      <w:pPr>
        <w:spacing w:after="120" w:line="276" w:lineRule="auto"/>
        <w:ind w:left="1559"/>
        <w:jc w:val="both"/>
        <w:rPr>
          <w:rFonts w:ascii="Segoe UI" w:hAnsi="Segoe UI" w:cs="Segoe UI"/>
          <w:sz w:val="22"/>
          <w:szCs w:val="22"/>
        </w:rPr>
      </w:pPr>
      <w:r w:rsidRPr="00C97155">
        <w:rPr>
          <w:rFonts w:ascii="Segoe UI" w:hAnsi="Segoe UI" w:cs="Segoe UI"/>
          <w:sz w:val="22"/>
          <w:szCs w:val="22"/>
        </w:rPr>
        <w:t xml:space="preserve">i. Začátek najíždění = přívod odpadu na rošt, </w:t>
      </w:r>
    </w:p>
    <w:p w14:paraId="1447D68C" w14:textId="77777777" w:rsidR="00C97155" w:rsidRPr="00C97155" w:rsidRDefault="00C97155" w:rsidP="00C97155">
      <w:pPr>
        <w:spacing w:after="120" w:line="276" w:lineRule="auto"/>
        <w:ind w:left="1559"/>
        <w:jc w:val="both"/>
        <w:rPr>
          <w:rFonts w:ascii="Segoe UI" w:hAnsi="Segoe UI" w:cs="Segoe UI"/>
          <w:sz w:val="22"/>
          <w:szCs w:val="22"/>
        </w:rPr>
      </w:pPr>
      <w:r w:rsidRPr="00C97155">
        <w:rPr>
          <w:rFonts w:ascii="Segoe UI" w:hAnsi="Segoe UI" w:cs="Segoe UI"/>
          <w:sz w:val="22"/>
          <w:szCs w:val="22"/>
        </w:rPr>
        <w:t xml:space="preserve">ii. Konec odstavování = odstavení hořáků.  </w:t>
      </w:r>
    </w:p>
    <w:p w14:paraId="22FE79F9" w14:textId="77777777" w:rsidR="00C97155" w:rsidRPr="009561A8" w:rsidRDefault="00C97155" w:rsidP="00C97155">
      <w:pPr>
        <w:pStyle w:val="Odstavecseseznamem"/>
        <w:numPr>
          <w:ilvl w:val="2"/>
          <w:numId w:val="5"/>
        </w:numPr>
        <w:spacing w:after="120" w:line="276" w:lineRule="auto"/>
        <w:ind w:left="1560" w:hanging="709"/>
        <w:contextualSpacing w:val="0"/>
        <w:jc w:val="both"/>
        <w:rPr>
          <w:lang w:val="cs-CZ"/>
        </w:rPr>
      </w:pPr>
      <w:r w:rsidRPr="00067B57">
        <w:rPr>
          <w:rFonts w:ascii="Segoe UI" w:hAnsi="Segoe UI" w:cs="Segoe UI"/>
          <w:lang w:val="cs-CZ"/>
        </w:rPr>
        <w:t>Pro účely výpočtu disponibility Linky se období trvání plánovaných odstávek považuje za časový úsek, ve kterém není Linka k dispozici a současně se nezapočítává do období</w:t>
      </w:r>
      <w:r w:rsidRPr="009561A8">
        <w:rPr>
          <w:rFonts w:ascii="Segoe UI" w:hAnsi="Segoe UI" w:cs="Segoe UI"/>
          <w:lang w:val="cs-CZ"/>
        </w:rPr>
        <w:t>, ve kterém je měřena disponibilita Linky</w:t>
      </w:r>
      <w:r w:rsidRPr="00067B57">
        <w:rPr>
          <w:rFonts w:ascii="Segoe UI" w:hAnsi="Segoe UI" w:cs="Segoe UI"/>
          <w:lang w:val="cs-CZ"/>
        </w:rPr>
        <w:t xml:space="preserve">. </w:t>
      </w:r>
    </w:p>
    <w:p w14:paraId="179A1961" w14:textId="03F5D861" w:rsidR="00C97155" w:rsidRPr="009561A8" w:rsidRDefault="00C97155" w:rsidP="00C97155">
      <w:pPr>
        <w:pStyle w:val="Odstavecseseznamem"/>
        <w:numPr>
          <w:ilvl w:val="2"/>
          <w:numId w:val="5"/>
        </w:numPr>
        <w:spacing w:after="120" w:line="276" w:lineRule="auto"/>
        <w:ind w:left="1560" w:hanging="709"/>
        <w:contextualSpacing w:val="0"/>
        <w:jc w:val="both"/>
        <w:rPr>
          <w:rFonts w:ascii="Segoe UI" w:hAnsi="Segoe UI" w:cs="Segoe UI"/>
          <w:lang w:val="cs-CZ"/>
        </w:rPr>
      </w:pPr>
      <w:r w:rsidRPr="00067B57">
        <w:rPr>
          <w:rFonts w:ascii="Segoe UI" w:hAnsi="Segoe UI" w:cs="Segoe UI"/>
          <w:lang w:val="cs-CZ"/>
        </w:rPr>
        <w:t>Záruka disponibility vychází z celkové plánované doby odstávek v maximální délce 380 h ročně. Všechny společné systémy musejí být v provozu 8760 hodin ročně.</w:t>
      </w:r>
      <w:r w:rsidR="00060D56">
        <w:rPr>
          <w:rFonts w:ascii="Segoe UI" w:hAnsi="Segoe UI" w:cs="Segoe UI"/>
          <w:lang w:val="cs-CZ"/>
        </w:rPr>
        <w:t xml:space="preserve"> Společnými systémy se </w:t>
      </w:r>
      <w:r w:rsidR="00DA2A12">
        <w:rPr>
          <w:rFonts w:ascii="Segoe UI" w:hAnsi="Segoe UI" w:cs="Segoe UI"/>
          <w:lang w:val="cs-CZ"/>
        </w:rPr>
        <w:t>rozumí</w:t>
      </w:r>
      <w:r w:rsidR="00060D56">
        <w:rPr>
          <w:rFonts w:ascii="Segoe UI" w:hAnsi="Segoe UI" w:cs="Segoe UI"/>
          <w:lang w:val="cs-CZ"/>
        </w:rPr>
        <w:t xml:space="preserve"> </w:t>
      </w:r>
      <w:r w:rsidR="00DA2A12">
        <w:rPr>
          <w:rFonts w:ascii="Segoe UI" w:hAnsi="Segoe UI" w:cs="Segoe UI"/>
          <w:lang w:val="cs-CZ"/>
        </w:rPr>
        <w:t>systémy</w:t>
      </w:r>
      <w:r w:rsidR="00060D56">
        <w:rPr>
          <w:rFonts w:ascii="Segoe UI" w:hAnsi="Segoe UI" w:cs="Segoe UI"/>
          <w:lang w:val="cs-CZ"/>
        </w:rPr>
        <w:t xml:space="preserve">, </w:t>
      </w:r>
      <w:r w:rsidR="00DA2A12">
        <w:rPr>
          <w:rFonts w:ascii="Segoe UI" w:hAnsi="Segoe UI" w:cs="Segoe UI"/>
          <w:lang w:val="cs-CZ"/>
        </w:rPr>
        <w:t xml:space="preserve">ve kterých </w:t>
      </w:r>
      <w:r w:rsidR="00060D56">
        <w:rPr>
          <w:rFonts w:ascii="Segoe UI" w:hAnsi="Segoe UI" w:cs="Segoe UI"/>
          <w:lang w:val="cs-CZ"/>
        </w:rPr>
        <w:t xml:space="preserve">existuje redundantní zařízení, přičemž alespoň jedna část </w:t>
      </w:r>
      <w:r w:rsidR="00F05C63">
        <w:rPr>
          <w:rFonts w:ascii="Segoe UI" w:hAnsi="Segoe UI" w:cs="Segoe UI"/>
          <w:lang w:val="cs-CZ"/>
        </w:rPr>
        <w:t xml:space="preserve">takového </w:t>
      </w:r>
      <w:r w:rsidR="00060D56">
        <w:rPr>
          <w:rFonts w:ascii="Segoe UI" w:hAnsi="Segoe UI" w:cs="Segoe UI"/>
          <w:lang w:val="cs-CZ"/>
        </w:rPr>
        <w:t xml:space="preserve">zařízení je </w:t>
      </w:r>
      <w:r w:rsidR="001B42D1">
        <w:rPr>
          <w:rFonts w:ascii="Segoe UI" w:hAnsi="Segoe UI" w:cs="Segoe UI"/>
          <w:lang w:val="cs-CZ"/>
        </w:rPr>
        <w:t>disponibilní</w:t>
      </w:r>
      <w:r w:rsidR="00060D56">
        <w:rPr>
          <w:rFonts w:ascii="Segoe UI" w:hAnsi="Segoe UI" w:cs="Segoe UI"/>
          <w:lang w:val="cs-CZ"/>
        </w:rPr>
        <w:t xml:space="preserve"> a</w:t>
      </w:r>
      <w:r w:rsidR="00C739FD">
        <w:rPr>
          <w:rFonts w:ascii="Segoe UI" w:hAnsi="Segoe UI" w:cs="Segoe UI"/>
          <w:lang w:val="cs-CZ"/>
        </w:rPr>
        <w:t> </w:t>
      </w:r>
      <w:r w:rsidR="00060D56">
        <w:rPr>
          <w:rFonts w:ascii="Segoe UI" w:hAnsi="Segoe UI" w:cs="Segoe UI"/>
          <w:lang w:val="cs-CZ"/>
        </w:rPr>
        <w:t>naplňuje požadavky systému, např. jeřáby pro odpad.</w:t>
      </w:r>
      <w:r w:rsidRPr="009561A8">
        <w:rPr>
          <w:rFonts w:ascii="Segoe UI" w:hAnsi="Segoe UI" w:cs="Segoe UI"/>
          <w:lang w:val="cs-CZ"/>
        </w:rPr>
        <w:t xml:space="preserve"> O době plánovaných odstávek rozhoduje výhradně Objednatel. Trvá-li plánovaná odstávka déle a</w:t>
      </w:r>
      <w:r w:rsidR="00C739FD">
        <w:rPr>
          <w:rFonts w:ascii="Segoe UI" w:hAnsi="Segoe UI" w:cs="Segoe UI"/>
          <w:lang w:val="cs-CZ"/>
        </w:rPr>
        <w:t> </w:t>
      </w:r>
      <w:r w:rsidRPr="009561A8">
        <w:rPr>
          <w:rFonts w:ascii="Segoe UI" w:hAnsi="Segoe UI" w:cs="Segoe UI"/>
          <w:lang w:val="cs-CZ"/>
        </w:rPr>
        <w:t xml:space="preserve">není to způsobeno Zhotovitelem, pak se doba nad 380 hodin ročně počítá jako doba provozu Linky.  </w:t>
      </w:r>
    </w:p>
    <w:p w14:paraId="0DCC6280" w14:textId="77777777" w:rsidR="00C97155" w:rsidRPr="009561A8" w:rsidRDefault="00C97155" w:rsidP="00C97155">
      <w:pPr>
        <w:pStyle w:val="Odstavecseseznamem"/>
        <w:numPr>
          <w:ilvl w:val="2"/>
          <w:numId w:val="5"/>
        </w:numPr>
        <w:spacing w:after="120" w:line="276" w:lineRule="auto"/>
        <w:ind w:left="1560" w:hanging="709"/>
        <w:contextualSpacing w:val="0"/>
        <w:jc w:val="both"/>
        <w:rPr>
          <w:rFonts w:ascii="Segoe UI" w:hAnsi="Segoe UI" w:cs="Segoe UI"/>
          <w:lang w:val="cs-CZ"/>
        </w:rPr>
      </w:pPr>
      <w:r w:rsidRPr="009561A8">
        <w:rPr>
          <w:rFonts w:ascii="Segoe UI" w:hAnsi="Segoe UI" w:cs="Segoe UI"/>
          <w:lang w:val="cs-CZ"/>
        </w:rPr>
        <w:t xml:space="preserve">Přerušení provozu, která nemají v žádném ohledu původ v porušení závazků Zhotovitele ze Smlouvy či ve Vadách Díla, se počítají jako doba provozu Linky. </w:t>
      </w:r>
    </w:p>
    <w:p w14:paraId="74EB8E2E" w14:textId="77777777" w:rsidR="00C97155" w:rsidRPr="009561A8" w:rsidRDefault="00C97155" w:rsidP="00C97155">
      <w:pPr>
        <w:pStyle w:val="Odstavecseseznamem"/>
        <w:numPr>
          <w:ilvl w:val="2"/>
          <w:numId w:val="5"/>
        </w:numPr>
        <w:spacing w:after="120" w:line="276" w:lineRule="auto"/>
        <w:ind w:left="1560" w:hanging="709"/>
        <w:contextualSpacing w:val="0"/>
        <w:jc w:val="both"/>
        <w:rPr>
          <w:rFonts w:ascii="Segoe UI" w:hAnsi="Segoe UI" w:cs="Segoe UI"/>
          <w:lang w:val="cs-CZ"/>
        </w:rPr>
      </w:pPr>
      <w:r w:rsidRPr="009561A8">
        <w:rPr>
          <w:rFonts w:ascii="Segoe UI" w:hAnsi="Segoe UI" w:cs="Segoe UI"/>
          <w:lang w:val="cs-CZ"/>
        </w:rPr>
        <w:t>Není-li zařízení v provozu z důvodů, za které nenese odpovědnost Zhotovitel, je Zhotovitel oprávněn provádět v uvedené době údržbu a podobné práce, pokud s tím Objednatel vyslovil předem souhlas. Souhlas nelze udělit tehdy, pokud by práce, které mají být Zhotovitelem prováděny, byly na překážku prác</w:t>
      </w:r>
      <w:r>
        <w:rPr>
          <w:rFonts w:ascii="Segoe UI" w:hAnsi="Segoe UI" w:cs="Segoe UI"/>
          <w:lang w:val="cs-CZ"/>
        </w:rPr>
        <w:t>e</w:t>
      </w:r>
      <w:r w:rsidRPr="009561A8">
        <w:rPr>
          <w:rFonts w:ascii="Segoe UI" w:hAnsi="Segoe UI" w:cs="Segoe UI"/>
          <w:lang w:val="cs-CZ"/>
        </w:rPr>
        <w:t xml:space="preserve"> Objednatele.  </w:t>
      </w:r>
    </w:p>
    <w:p w14:paraId="0BBA7812" w14:textId="0675843E" w:rsidR="00C97155" w:rsidRPr="009561A8" w:rsidRDefault="00C97155" w:rsidP="00C97155">
      <w:pPr>
        <w:pStyle w:val="Odstavecseseznamem"/>
        <w:numPr>
          <w:ilvl w:val="1"/>
          <w:numId w:val="5"/>
        </w:numPr>
        <w:spacing w:after="120" w:line="276" w:lineRule="auto"/>
        <w:ind w:left="788" w:hanging="431"/>
        <w:contextualSpacing w:val="0"/>
        <w:jc w:val="both"/>
        <w:rPr>
          <w:rFonts w:ascii="Segoe UI" w:hAnsi="Segoe UI" w:cs="Segoe UI"/>
          <w:lang w:val="cs-CZ"/>
        </w:rPr>
      </w:pPr>
      <w:r w:rsidRPr="009561A8">
        <w:rPr>
          <w:rFonts w:ascii="Segoe UI" w:hAnsi="Segoe UI" w:cs="Segoe UI"/>
          <w:lang w:val="cs-CZ"/>
        </w:rPr>
        <w:t xml:space="preserve">Nebude-li možné dodržet parametr disponibility dle čl. 4 této přílohy v Garanční době, tj. </w:t>
      </w:r>
      <w:r w:rsidR="00060D56">
        <w:rPr>
          <w:rFonts w:ascii="Segoe UI" w:hAnsi="Segoe UI" w:cs="Segoe UI"/>
          <w:lang w:val="cs-CZ"/>
        </w:rPr>
        <w:t xml:space="preserve">v každém ze </w:t>
      </w:r>
      <w:r w:rsidRPr="009561A8">
        <w:rPr>
          <w:rFonts w:ascii="Segoe UI" w:hAnsi="Segoe UI" w:cs="Segoe UI"/>
          <w:lang w:val="cs-CZ"/>
        </w:rPr>
        <w:t>dvou</w:t>
      </w:r>
      <w:r w:rsidR="00060D56">
        <w:rPr>
          <w:rFonts w:ascii="Segoe UI" w:hAnsi="Segoe UI" w:cs="Segoe UI"/>
          <w:lang w:val="cs-CZ"/>
        </w:rPr>
        <w:t xml:space="preserve"> let</w:t>
      </w:r>
      <w:r w:rsidRPr="009561A8">
        <w:rPr>
          <w:rFonts w:ascii="Segoe UI" w:hAnsi="Segoe UI" w:cs="Segoe UI"/>
          <w:lang w:val="cs-CZ"/>
        </w:rPr>
        <w:t xml:space="preserve">, pak je Objednatel oprávněn rozhodnout o prodloužení Garanční doby v souladu s odst. 16.10 Smlouvy, a to na dobu nejvýše </w:t>
      </w:r>
      <w:del w:id="108" w:author="Radko Majerčík" w:date="2025-03-05T11:56:00Z" w16du:dateUtc="2025-03-05T10:56:00Z">
        <w:r w:rsidRPr="009561A8" w:rsidDel="000F25F7">
          <w:rPr>
            <w:rFonts w:ascii="Segoe UI" w:hAnsi="Segoe UI" w:cs="Segoe UI"/>
            <w:lang w:val="cs-CZ"/>
          </w:rPr>
          <w:delText xml:space="preserve">dvou </w:delText>
        </w:r>
      </w:del>
      <w:ins w:id="109" w:author="Radko Majerčík" w:date="2025-03-05T11:56:00Z" w16du:dateUtc="2025-03-05T10:56:00Z">
        <w:r w:rsidR="000F25F7">
          <w:rPr>
            <w:rFonts w:ascii="Segoe UI" w:hAnsi="Segoe UI" w:cs="Segoe UI"/>
            <w:lang w:val="cs-CZ"/>
          </w:rPr>
          <w:t>12</w:t>
        </w:r>
        <w:r w:rsidR="000F25F7" w:rsidRPr="009561A8">
          <w:rPr>
            <w:rFonts w:ascii="Segoe UI" w:hAnsi="Segoe UI" w:cs="Segoe UI"/>
            <w:lang w:val="cs-CZ"/>
          </w:rPr>
          <w:t xml:space="preserve"> </w:t>
        </w:r>
      </w:ins>
      <w:r w:rsidRPr="009561A8">
        <w:rPr>
          <w:rFonts w:ascii="Segoe UI" w:hAnsi="Segoe UI" w:cs="Segoe UI"/>
          <w:lang w:val="cs-CZ"/>
        </w:rPr>
        <w:t xml:space="preserve">bezprostředně po sobě jdoucích </w:t>
      </w:r>
      <w:del w:id="110" w:author="Radko Majerčík" w:date="2025-03-05T11:56:00Z" w16du:dateUtc="2025-03-05T10:56:00Z">
        <w:r w:rsidRPr="009561A8" w:rsidDel="000F25F7">
          <w:rPr>
            <w:rFonts w:ascii="Segoe UI" w:hAnsi="Segoe UI" w:cs="Segoe UI"/>
            <w:lang w:val="cs-CZ"/>
          </w:rPr>
          <w:delText xml:space="preserve">let </w:delText>
        </w:r>
      </w:del>
      <w:ins w:id="111" w:author="Radko Majerčík" w:date="2025-03-05T11:56:00Z" w16du:dateUtc="2025-03-05T10:56:00Z">
        <w:r w:rsidR="000F25F7">
          <w:rPr>
            <w:rFonts w:ascii="Segoe UI" w:hAnsi="Segoe UI" w:cs="Segoe UI"/>
            <w:lang w:val="cs-CZ"/>
          </w:rPr>
          <w:t>měsíců</w:t>
        </w:r>
        <w:r w:rsidR="000F25F7" w:rsidRPr="009561A8">
          <w:rPr>
            <w:rFonts w:ascii="Segoe UI" w:hAnsi="Segoe UI" w:cs="Segoe UI"/>
            <w:lang w:val="cs-CZ"/>
          </w:rPr>
          <w:t xml:space="preserve"> </w:t>
        </w:r>
      </w:ins>
      <w:r w:rsidRPr="009561A8">
        <w:rPr>
          <w:rFonts w:ascii="Segoe UI" w:hAnsi="Segoe UI" w:cs="Segoe UI"/>
          <w:lang w:val="cs-CZ"/>
        </w:rPr>
        <w:t xml:space="preserve">ode dne předpokládaného termínu ukončení Garanční doby. </w:t>
      </w:r>
    </w:p>
    <w:p w14:paraId="0B9CF9AC" w14:textId="26497E67" w:rsidR="00C97155" w:rsidRPr="009561A8" w:rsidRDefault="00C97155" w:rsidP="00C97155">
      <w:pPr>
        <w:pStyle w:val="Odstavecseseznamem"/>
        <w:numPr>
          <w:ilvl w:val="1"/>
          <w:numId w:val="5"/>
        </w:numPr>
        <w:spacing w:after="120" w:line="276" w:lineRule="auto"/>
        <w:ind w:left="788" w:hanging="431"/>
        <w:contextualSpacing w:val="0"/>
        <w:jc w:val="both"/>
        <w:rPr>
          <w:rFonts w:ascii="Segoe UI" w:hAnsi="Segoe UI" w:cs="Segoe UI"/>
          <w:lang w:val="cs-CZ"/>
        </w:rPr>
      </w:pPr>
      <w:r w:rsidRPr="00067B57">
        <w:rPr>
          <w:rFonts w:ascii="Segoe UI" w:hAnsi="Segoe UI" w:cs="Segoe UI"/>
          <w:lang w:val="cs-CZ"/>
        </w:rPr>
        <w:lastRenderedPageBreak/>
        <w:t xml:space="preserve">Jestliže </w:t>
      </w:r>
      <w:r w:rsidRPr="009561A8">
        <w:rPr>
          <w:rFonts w:ascii="Segoe UI" w:hAnsi="Segoe UI" w:cs="Segoe UI"/>
          <w:lang w:val="cs-CZ"/>
        </w:rPr>
        <w:t>skutečně dosažená disponibilita nedosahuje garantované hodnoty parametrů uvedených v </w:t>
      </w:r>
      <w:r w:rsidRPr="00067B57">
        <w:rPr>
          <w:rFonts w:ascii="Segoe UI" w:hAnsi="Segoe UI" w:cs="Segoe UI"/>
          <w:lang w:val="cs-CZ"/>
        </w:rPr>
        <w:t>tabulce č. 2</w:t>
      </w:r>
      <w:r w:rsidR="00411CAB">
        <w:rPr>
          <w:rFonts w:ascii="Segoe UI" w:hAnsi="Segoe UI" w:cs="Segoe UI"/>
          <w:lang w:val="cs-CZ"/>
        </w:rPr>
        <w:t xml:space="preserve"> části</w:t>
      </w:r>
      <w:r w:rsidR="00411CAB" w:rsidRPr="009561A8">
        <w:rPr>
          <w:rFonts w:ascii="Segoe UI" w:hAnsi="Segoe UI" w:cs="Segoe UI"/>
          <w:lang w:val="cs-CZ"/>
        </w:rPr>
        <w:t xml:space="preserve"> II.</w:t>
      </w:r>
      <w:r w:rsidR="008D78AD">
        <w:rPr>
          <w:rFonts w:ascii="Segoe UI" w:hAnsi="Segoe UI" w:cs="Segoe UI"/>
          <w:lang w:val="cs-CZ"/>
        </w:rPr>
        <w:t>g</w:t>
      </w:r>
      <w:r w:rsidR="00411CAB" w:rsidRPr="009561A8">
        <w:rPr>
          <w:rFonts w:ascii="Segoe UI" w:hAnsi="Segoe UI" w:cs="Segoe UI"/>
          <w:lang w:val="cs-CZ"/>
        </w:rPr>
        <w:t xml:space="preserve"> </w:t>
      </w:r>
      <w:r w:rsidR="00411CAB" w:rsidRPr="005F4374">
        <w:rPr>
          <w:rFonts w:ascii="Segoe UI" w:hAnsi="Segoe UI" w:cs="Segoe UI"/>
          <w:i/>
          <w:iCs/>
          <w:lang w:val="cs-CZ"/>
          <w:rPrChange w:id="112" w:author="Pavel Slezák [2]" w:date="2025-03-14T20:57:00Z" w16du:dateUtc="2025-03-14T19:57:00Z">
            <w:rPr>
              <w:rFonts w:ascii="Segoe UI" w:hAnsi="Segoe UI" w:cs="Segoe UI"/>
              <w:lang w:val="cs-CZ"/>
            </w:rPr>
          </w:rPrChange>
        </w:rPr>
        <w:t>Garantované parametry</w:t>
      </w:r>
      <w:r w:rsidRPr="009561A8">
        <w:rPr>
          <w:rFonts w:ascii="Segoe UI" w:hAnsi="Segoe UI" w:cs="Segoe UI"/>
          <w:lang w:val="cs-CZ"/>
        </w:rPr>
        <w:t xml:space="preserve">, je Zhotovitel povinen zaplatit Objednateli částku ve výši </w:t>
      </w:r>
      <w:r>
        <w:rPr>
          <w:rFonts w:ascii="Segoe UI" w:hAnsi="Segoe UI" w:cs="Segoe UI"/>
          <w:lang w:val="cs-CZ"/>
        </w:rPr>
        <w:t>0,2</w:t>
      </w:r>
      <w:r w:rsidRPr="009561A8">
        <w:rPr>
          <w:rFonts w:ascii="Segoe UI" w:hAnsi="Segoe UI" w:cs="Segoe UI"/>
          <w:lang w:val="cs-CZ"/>
        </w:rPr>
        <w:t xml:space="preserve"> % z Ceny Díla bez DPH za snížení disponibility Linky o každ</w:t>
      </w:r>
      <w:r>
        <w:rPr>
          <w:rFonts w:ascii="Segoe UI" w:hAnsi="Segoe UI" w:cs="Segoe UI"/>
          <w:lang w:val="cs-CZ"/>
        </w:rPr>
        <w:t>ou jednu desetinu</w:t>
      </w:r>
      <w:r w:rsidRPr="009561A8">
        <w:rPr>
          <w:rFonts w:ascii="Segoe UI" w:hAnsi="Segoe UI" w:cs="Segoe UI"/>
          <w:lang w:val="cs-CZ"/>
        </w:rPr>
        <w:t xml:space="preserve"> </w:t>
      </w:r>
      <w:r>
        <w:rPr>
          <w:rFonts w:ascii="Segoe UI" w:hAnsi="Segoe UI" w:cs="Segoe UI"/>
          <w:lang w:val="cs-CZ"/>
        </w:rPr>
        <w:t>p</w:t>
      </w:r>
      <w:r w:rsidRPr="009561A8">
        <w:rPr>
          <w:rFonts w:ascii="Segoe UI" w:hAnsi="Segoe UI" w:cs="Segoe UI"/>
          <w:lang w:val="cs-CZ"/>
        </w:rPr>
        <w:t>rocent</w:t>
      </w:r>
      <w:r>
        <w:rPr>
          <w:rFonts w:ascii="Segoe UI" w:hAnsi="Segoe UI" w:cs="Segoe UI"/>
          <w:lang w:val="cs-CZ"/>
        </w:rPr>
        <w:t>a</w:t>
      </w:r>
      <w:r w:rsidRPr="009561A8">
        <w:rPr>
          <w:rFonts w:ascii="Segoe UI" w:hAnsi="Segoe UI" w:cs="Segoe UI"/>
          <w:lang w:val="cs-CZ"/>
        </w:rPr>
        <w:t xml:space="preserve"> oproti </w:t>
      </w:r>
      <w:r>
        <w:rPr>
          <w:rFonts w:ascii="Segoe UI" w:hAnsi="Segoe UI" w:cs="Segoe UI"/>
          <w:lang w:val="cs-CZ"/>
        </w:rPr>
        <w:t xml:space="preserve">hodnotám </w:t>
      </w:r>
      <w:r w:rsidRPr="009561A8">
        <w:rPr>
          <w:rFonts w:ascii="Segoe UI" w:hAnsi="Segoe UI" w:cs="Segoe UI"/>
          <w:lang w:val="cs-CZ"/>
        </w:rPr>
        <w:t>parametrů uvedený</w:t>
      </w:r>
      <w:r>
        <w:rPr>
          <w:rFonts w:ascii="Segoe UI" w:hAnsi="Segoe UI" w:cs="Segoe UI"/>
          <w:lang w:val="cs-CZ"/>
        </w:rPr>
        <w:t>ch</w:t>
      </w:r>
      <w:r w:rsidRPr="009561A8">
        <w:rPr>
          <w:rFonts w:ascii="Segoe UI" w:hAnsi="Segoe UI" w:cs="Segoe UI"/>
          <w:lang w:val="cs-CZ"/>
        </w:rPr>
        <w:t xml:space="preserve"> v </w:t>
      </w:r>
      <w:r w:rsidRPr="00067B57">
        <w:rPr>
          <w:rFonts w:ascii="Segoe UI" w:hAnsi="Segoe UI" w:cs="Segoe UI"/>
          <w:lang w:val="cs-CZ"/>
        </w:rPr>
        <w:t xml:space="preserve">tabulce č. </w:t>
      </w:r>
      <w:r w:rsidRPr="009561A8">
        <w:rPr>
          <w:rFonts w:ascii="Segoe UI" w:hAnsi="Segoe UI" w:cs="Segoe UI"/>
          <w:lang w:val="cs-CZ"/>
        </w:rPr>
        <w:t xml:space="preserve">2 </w:t>
      </w:r>
      <w:r w:rsidR="00411CAB">
        <w:rPr>
          <w:rFonts w:ascii="Segoe UI" w:hAnsi="Segoe UI" w:cs="Segoe UI"/>
          <w:lang w:val="cs-CZ"/>
        </w:rPr>
        <w:t>části</w:t>
      </w:r>
      <w:r w:rsidRPr="009561A8">
        <w:rPr>
          <w:rFonts w:ascii="Segoe UI" w:hAnsi="Segoe UI" w:cs="Segoe UI"/>
          <w:lang w:val="cs-CZ"/>
        </w:rPr>
        <w:t xml:space="preserve"> II.</w:t>
      </w:r>
      <w:r w:rsidR="008D78AD">
        <w:rPr>
          <w:rFonts w:ascii="Segoe UI" w:hAnsi="Segoe UI" w:cs="Segoe UI"/>
          <w:lang w:val="cs-CZ"/>
        </w:rPr>
        <w:t>g</w:t>
      </w:r>
      <w:r w:rsidRPr="009561A8">
        <w:rPr>
          <w:rFonts w:ascii="Segoe UI" w:hAnsi="Segoe UI" w:cs="Segoe UI"/>
          <w:lang w:val="cs-CZ"/>
        </w:rPr>
        <w:t xml:space="preserve"> </w:t>
      </w:r>
      <w:r w:rsidRPr="005F4374">
        <w:rPr>
          <w:rFonts w:ascii="Segoe UI" w:hAnsi="Segoe UI" w:cs="Segoe UI"/>
          <w:i/>
          <w:iCs/>
          <w:lang w:val="cs-CZ"/>
          <w:rPrChange w:id="113" w:author="Pavel Slezák [2]" w:date="2025-03-14T20:57:00Z" w16du:dateUtc="2025-03-14T19:57:00Z">
            <w:rPr>
              <w:rFonts w:ascii="Segoe UI" w:hAnsi="Segoe UI" w:cs="Segoe UI"/>
              <w:lang w:val="cs-CZ"/>
            </w:rPr>
          </w:rPrChange>
        </w:rPr>
        <w:t>Garantované parametry</w:t>
      </w:r>
      <w:r w:rsidRPr="009561A8">
        <w:rPr>
          <w:rFonts w:ascii="Segoe UI" w:hAnsi="Segoe UI" w:cs="Segoe UI"/>
          <w:lang w:val="cs-CZ"/>
        </w:rPr>
        <w:t xml:space="preserve">. </w:t>
      </w:r>
    </w:p>
    <w:p w14:paraId="2022F8A1" w14:textId="6C82FD32" w:rsidR="00C97155" w:rsidRPr="009561A8" w:rsidRDefault="00C97155" w:rsidP="00C97155">
      <w:pPr>
        <w:pStyle w:val="Odstavecseseznamem"/>
        <w:numPr>
          <w:ilvl w:val="1"/>
          <w:numId w:val="5"/>
        </w:numPr>
        <w:spacing w:line="276" w:lineRule="auto"/>
        <w:jc w:val="both"/>
        <w:rPr>
          <w:rFonts w:ascii="Segoe UI" w:hAnsi="Segoe UI" w:cs="Segoe UI"/>
          <w:lang w:val="cs-CZ"/>
        </w:rPr>
      </w:pPr>
      <w:r w:rsidRPr="009561A8">
        <w:rPr>
          <w:rFonts w:ascii="Segoe UI" w:hAnsi="Segoe UI" w:cs="Segoe UI"/>
          <w:lang w:val="cs-CZ"/>
        </w:rPr>
        <w:t xml:space="preserve">Prokázaná disponibilita Linky, která dosahuje pouze 95 % a méně </w:t>
      </w:r>
      <w:r>
        <w:rPr>
          <w:rFonts w:ascii="Segoe UI" w:hAnsi="Segoe UI" w:cs="Segoe UI"/>
          <w:lang w:val="cs-CZ"/>
        </w:rPr>
        <w:t xml:space="preserve">hodnot </w:t>
      </w:r>
      <w:r w:rsidRPr="009561A8">
        <w:rPr>
          <w:rFonts w:ascii="Segoe UI" w:hAnsi="Segoe UI" w:cs="Segoe UI"/>
          <w:lang w:val="cs-CZ"/>
        </w:rPr>
        <w:t xml:space="preserve">garantovaných parametrů v tabulce č. </w:t>
      </w:r>
      <w:r w:rsidRPr="00067B57">
        <w:rPr>
          <w:rFonts w:ascii="Segoe UI" w:hAnsi="Segoe UI" w:cs="Segoe UI"/>
          <w:lang w:val="cs-CZ"/>
        </w:rPr>
        <w:t>2</w:t>
      </w:r>
      <w:r w:rsidRPr="009561A8">
        <w:rPr>
          <w:rFonts w:ascii="Segoe UI" w:hAnsi="Segoe UI" w:cs="Segoe UI"/>
          <w:lang w:val="cs-CZ"/>
        </w:rPr>
        <w:t xml:space="preserve"> </w:t>
      </w:r>
      <w:r w:rsidR="00411CAB">
        <w:rPr>
          <w:rFonts w:ascii="Segoe UI" w:hAnsi="Segoe UI" w:cs="Segoe UI"/>
          <w:lang w:val="cs-CZ"/>
        </w:rPr>
        <w:t>části</w:t>
      </w:r>
      <w:r w:rsidRPr="009561A8">
        <w:rPr>
          <w:rFonts w:ascii="Segoe UI" w:hAnsi="Segoe UI" w:cs="Segoe UI"/>
          <w:lang w:val="cs-CZ"/>
        </w:rPr>
        <w:t xml:space="preserve"> </w:t>
      </w:r>
      <w:r w:rsidRPr="00067B57">
        <w:rPr>
          <w:rFonts w:ascii="Segoe UI" w:hAnsi="Segoe UI" w:cs="Segoe UI"/>
          <w:lang w:val="cs-CZ"/>
        </w:rPr>
        <w:t>II.</w:t>
      </w:r>
      <w:r w:rsidR="008D78AD">
        <w:rPr>
          <w:rFonts w:ascii="Segoe UI" w:hAnsi="Segoe UI" w:cs="Segoe UI"/>
          <w:lang w:val="cs-CZ"/>
        </w:rPr>
        <w:t>g</w:t>
      </w:r>
      <w:r w:rsidRPr="00067B57">
        <w:rPr>
          <w:rFonts w:ascii="Segoe UI" w:hAnsi="Segoe UI" w:cs="Segoe UI"/>
          <w:lang w:val="cs-CZ"/>
        </w:rPr>
        <w:t xml:space="preserve"> </w:t>
      </w:r>
      <w:r w:rsidRPr="005F4374">
        <w:rPr>
          <w:rFonts w:ascii="Segoe UI" w:hAnsi="Segoe UI" w:cs="Segoe UI"/>
          <w:i/>
          <w:iCs/>
          <w:lang w:val="cs-CZ"/>
          <w:rPrChange w:id="114" w:author="Pavel Slezák [2]" w:date="2025-03-14T20:57:00Z" w16du:dateUtc="2025-03-14T19:57:00Z">
            <w:rPr>
              <w:rFonts w:ascii="Segoe UI" w:hAnsi="Segoe UI" w:cs="Segoe UI"/>
              <w:lang w:val="cs-CZ"/>
            </w:rPr>
          </w:rPrChange>
        </w:rPr>
        <w:t>Garantované parametry</w:t>
      </w:r>
      <w:r w:rsidRPr="009561A8">
        <w:rPr>
          <w:rFonts w:ascii="Segoe UI" w:hAnsi="Segoe UI" w:cs="Segoe UI"/>
          <w:lang w:val="cs-CZ"/>
        </w:rPr>
        <w:t xml:space="preserve">, se považuje za podstatné porušení Smlouvy.    </w:t>
      </w:r>
    </w:p>
    <w:p w14:paraId="78A8F45A" w14:textId="77777777" w:rsidR="00C97155" w:rsidRPr="009561A8" w:rsidRDefault="00C97155" w:rsidP="00C97155">
      <w:pPr>
        <w:pStyle w:val="Odstavecseseznamem"/>
        <w:spacing w:line="276" w:lineRule="auto"/>
        <w:ind w:left="792"/>
        <w:jc w:val="both"/>
        <w:rPr>
          <w:rFonts w:ascii="Segoe UI" w:hAnsi="Segoe UI" w:cs="Segoe UI"/>
          <w:lang w:val="cs-CZ"/>
        </w:rPr>
      </w:pPr>
    </w:p>
    <w:p w14:paraId="04B325EC" w14:textId="77777777" w:rsidR="00C97155" w:rsidRPr="009561A8" w:rsidRDefault="00C97155" w:rsidP="00C97155">
      <w:pPr>
        <w:pStyle w:val="Odstavecseseznamem"/>
        <w:numPr>
          <w:ilvl w:val="0"/>
          <w:numId w:val="5"/>
        </w:numPr>
        <w:spacing w:line="276" w:lineRule="auto"/>
        <w:jc w:val="both"/>
        <w:rPr>
          <w:rFonts w:ascii="Segoe UI" w:hAnsi="Segoe UI" w:cs="Segoe UI"/>
          <w:b/>
          <w:bCs/>
          <w:lang w:val="cs-CZ"/>
        </w:rPr>
      </w:pPr>
      <w:r w:rsidRPr="009561A8">
        <w:rPr>
          <w:rFonts w:ascii="Segoe UI" w:hAnsi="Segoe UI" w:cs="Segoe UI"/>
          <w:b/>
          <w:bCs/>
          <w:lang w:val="cs-CZ"/>
        </w:rPr>
        <w:t>DISPONIBILITA</w:t>
      </w:r>
      <w:r>
        <w:rPr>
          <w:rFonts w:ascii="Segoe UI" w:hAnsi="Segoe UI" w:cs="Segoe UI"/>
          <w:b/>
          <w:bCs/>
          <w:lang w:val="cs-CZ"/>
        </w:rPr>
        <w:t xml:space="preserve"> ŘÍDICÍHO</w:t>
      </w:r>
      <w:r w:rsidRPr="009561A8">
        <w:rPr>
          <w:rFonts w:ascii="Segoe UI" w:hAnsi="Segoe UI" w:cs="Segoe UI"/>
          <w:b/>
          <w:bCs/>
          <w:lang w:val="cs-CZ"/>
        </w:rPr>
        <w:t xml:space="preserve"> A MONITOROVACÍHO SYSTÉMU</w:t>
      </w:r>
      <w:r>
        <w:rPr>
          <w:rFonts w:ascii="Segoe UI" w:hAnsi="Segoe UI" w:cs="Segoe UI"/>
          <w:b/>
          <w:bCs/>
          <w:lang w:val="cs-CZ"/>
        </w:rPr>
        <w:t xml:space="preserve"> LINKY</w:t>
      </w:r>
      <w:r w:rsidRPr="009561A8">
        <w:rPr>
          <w:rFonts w:ascii="Segoe UI" w:hAnsi="Segoe UI" w:cs="Segoe UI"/>
          <w:b/>
          <w:bCs/>
          <w:lang w:val="cs-CZ"/>
        </w:rPr>
        <w:t xml:space="preserve">  </w:t>
      </w:r>
    </w:p>
    <w:p w14:paraId="67C280B6" w14:textId="783867D0" w:rsidR="00C97155" w:rsidRPr="009561A8" w:rsidRDefault="00C97155" w:rsidP="657B5F7E">
      <w:pPr>
        <w:pStyle w:val="Odstavecseseznamem"/>
        <w:numPr>
          <w:ilvl w:val="1"/>
          <w:numId w:val="5"/>
        </w:numPr>
        <w:spacing w:after="120" w:line="276" w:lineRule="auto"/>
        <w:ind w:left="788" w:hanging="431"/>
        <w:jc w:val="both"/>
        <w:rPr>
          <w:rFonts w:ascii="Segoe UI" w:hAnsi="Segoe UI" w:cs="Segoe UI"/>
        </w:rPr>
      </w:pPr>
      <w:r w:rsidRPr="657B5F7E">
        <w:rPr>
          <w:rFonts w:ascii="Segoe UI" w:hAnsi="Segoe UI" w:cs="Segoe UI"/>
        </w:rPr>
        <w:t xml:space="preserve">Roční disponibilita řídícího a monitorovacího systému musí v Garanční době dosahovat nejméně 8 </w:t>
      </w:r>
      <w:r w:rsidR="00411CAB" w:rsidRPr="657B5F7E">
        <w:rPr>
          <w:rFonts w:ascii="Segoe UI" w:hAnsi="Segoe UI" w:cs="Segoe UI"/>
        </w:rPr>
        <w:t xml:space="preserve">755 </w:t>
      </w:r>
      <w:r w:rsidRPr="657B5F7E">
        <w:rPr>
          <w:rFonts w:ascii="Segoe UI" w:hAnsi="Segoe UI" w:cs="Segoe UI"/>
        </w:rPr>
        <w:t>hodin</w:t>
      </w:r>
      <w:r w:rsidR="00411CAB" w:rsidRPr="657B5F7E">
        <w:rPr>
          <w:rFonts w:ascii="Segoe UI" w:hAnsi="Segoe UI" w:cs="Segoe UI"/>
        </w:rPr>
        <w:t xml:space="preserve"> dle tabulky č. 2 části II.</w:t>
      </w:r>
      <w:r w:rsidR="008D78AD" w:rsidRPr="657B5F7E">
        <w:rPr>
          <w:rFonts w:ascii="Segoe UI" w:hAnsi="Segoe UI" w:cs="Segoe UI"/>
        </w:rPr>
        <w:t>g</w:t>
      </w:r>
      <w:r w:rsidR="00411CAB" w:rsidRPr="657B5F7E">
        <w:rPr>
          <w:rFonts w:ascii="Segoe UI" w:hAnsi="Segoe UI" w:cs="Segoe UI"/>
        </w:rPr>
        <w:t xml:space="preserve"> </w:t>
      </w:r>
      <w:r w:rsidR="00411CAB" w:rsidRPr="005F4374">
        <w:rPr>
          <w:rFonts w:ascii="Segoe UI" w:hAnsi="Segoe UI" w:cs="Segoe UI"/>
          <w:i/>
          <w:iCs/>
          <w:rPrChange w:id="115" w:author="Pavel Slezák [2]" w:date="2025-03-14T20:57:00Z" w16du:dateUtc="2025-03-14T19:57:00Z">
            <w:rPr>
              <w:rFonts w:ascii="Segoe UI" w:hAnsi="Segoe UI" w:cs="Segoe UI"/>
            </w:rPr>
          </w:rPrChange>
        </w:rPr>
        <w:t>Garantované parametry</w:t>
      </w:r>
      <w:r w:rsidRPr="657B5F7E">
        <w:rPr>
          <w:rFonts w:ascii="Segoe UI" w:hAnsi="Segoe UI" w:cs="Segoe UI"/>
        </w:rPr>
        <w:t xml:space="preserve">.  </w:t>
      </w:r>
    </w:p>
    <w:p w14:paraId="2BD0A5E1" w14:textId="77777777" w:rsidR="00C97155" w:rsidRPr="009561A8" w:rsidRDefault="00C97155" w:rsidP="00C97155">
      <w:pPr>
        <w:pStyle w:val="Odstavecseseznamem"/>
        <w:numPr>
          <w:ilvl w:val="1"/>
          <w:numId w:val="5"/>
        </w:numPr>
        <w:spacing w:line="276" w:lineRule="auto"/>
        <w:jc w:val="both"/>
        <w:rPr>
          <w:rFonts w:ascii="Segoe UI" w:hAnsi="Segoe UI" w:cs="Segoe UI"/>
          <w:lang w:val="cs-CZ"/>
        </w:rPr>
      </w:pPr>
      <w:r w:rsidRPr="009561A8">
        <w:rPr>
          <w:rFonts w:ascii="Segoe UI" w:hAnsi="Segoe UI" w:cs="Segoe UI"/>
          <w:lang w:val="cs-CZ"/>
        </w:rPr>
        <w:t xml:space="preserve">Roční disponibilita se počítá takto: </w:t>
      </w:r>
    </w:p>
    <w:p w14:paraId="7E786175" w14:textId="77777777" w:rsidR="00C97155" w:rsidRPr="00C97155" w:rsidRDefault="00C97155" w:rsidP="00C97155">
      <w:pPr>
        <w:spacing w:after="120" w:line="276" w:lineRule="auto"/>
        <w:ind w:left="85" w:firstLine="709"/>
        <w:jc w:val="both"/>
        <w:rPr>
          <w:rFonts w:ascii="Segoe UI" w:hAnsi="Segoe UI" w:cs="Segoe UI"/>
          <w:sz w:val="22"/>
          <w:szCs w:val="22"/>
        </w:rPr>
      </w:pPr>
      <w:r w:rsidRPr="00C97155">
        <w:rPr>
          <w:rFonts w:ascii="Segoe UI" w:hAnsi="Segoe UI" w:cs="Segoe UI"/>
          <w:sz w:val="22"/>
          <w:szCs w:val="22"/>
        </w:rPr>
        <w:t xml:space="preserve">100 % – (celkový počet hodin poruch za rok * 100/8 760 hodin)  </w:t>
      </w:r>
    </w:p>
    <w:p w14:paraId="6B3FB299" w14:textId="09031FC0" w:rsidR="00C97155" w:rsidRPr="009561A8" w:rsidRDefault="00C97155" w:rsidP="00C97155">
      <w:pPr>
        <w:pStyle w:val="Odstavecseseznamem"/>
        <w:numPr>
          <w:ilvl w:val="1"/>
          <w:numId w:val="5"/>
        </w:numPr>
        <w:spacing w:after="120" w:line="276" w:lineRule="auto"/>
        <w:ind w:left="788" w:hanging="431"/>
        <w:contextualSpacing w:val="0"/>
        <w:jc w:val="both"/>
        <w:rPr>
          <w:rFonts w:ascii="Segoe UI" w:hAnsi="Segoe UI" w:cs="Segoe UI"/>
          <w:lang w:val="cs-CZ"/>
        </w:rPr>
      </w:pPr>
      <w:r w:rsidRPr="009561A8">
        <w:rPr>
          <w:rFonts w:ascii="Segoe UI" w:hAnsi="Segoe UI" w:cs="Segoe UI"/>
          <w:lang w:val="cs-CZ"/>
        </w:rPr>
        <w:t>Celkový roční počet hodin poruch se počítá jako součet všech zapsaných hodin poruch řídícího a monitorovacího systému v souvislosti s chybami a/nebo závadami řídícího a</w:t>
      </w:r>
      <w:r w:rsidR="00C739FD">
        <w:rPr>
          <w:rFonts w:ascii="Segoe UI" w:hAnsi="Segoe UI" w:cs="Segoe UI"/>
          <w:lang w:val="cs-CZ"/>
        </w:rPr>
        <w:t> </w:t>
      </w:r>
      <w:r w:rsidRPr="009561A8">
        <w:rPr>
          <w:rFonts w:ascii="Segoe UI" w:hAnsi="Segoe UI" w:cs="Segoe UI"/>
          <w:lang w:val="cs-CZ"/>
        </w:rPr>
        <w:t xml:space="preserve">monitorovacího systému.  </w:t>
      </w:r>
    </w:p>
    <w:p w14:paraId="05B38368" w14:textId="77777777" w:rsidR="00C97155" w:rsidRPr="009561A8" w:rsidRDefault="00C97155" w:rsidP="00C97155">
      <w:pPr>
        <w:pStyle w:val="Odstavecseseznamem"/>
        <w:numPr>
          <w:ilvl w:val="1"/>
          <w:numId w:val="5"/>
        </w:numPr>
        <w:spacing w:after="120" w:line="276" w:lineRule="auto"/>
        <w:ind w:left="788" w:hanging="431"/>
        <w:contextualSpacing w:val="0"/>
        <w:jc w:val="both"/>
        <w:rPr>
          <w:rFonts w:ascii="Segoe UI" w:hAnsi="Segoe UI" w:cs="Segoe UI"/>
          <w:lang w:val="cs-CZ"/>
        </w:rPr>
      </w:pPr>
      <w:r w:rsidRPr="009561A8">
        <w:rPr>
          <w:rFonts w:ascii="Segoe UI" w:hAnsi="Segoe UI" w:cs="Segoe UI"/>
          <w:lang w:val="cs-CZ"/>
        </w:rPr>
        <w:t xml:space="preserve">Hodiny poruch v souvislosti s chybami a/nebo závadami řídícího a monitorovacího systému se vypočtou jako interval mezi dobou chyby a/nebo závady a dobou, kdy Zhotovitel tuto chybu a/nebo závadu opravil. </w:t>
      </w:r>
    </w:p>
    <w:p w14:paraId="52C4EEF1" w14:textId="77777777" w:rsidR="00C97155" w:rsidRPr="009561A8" w:rsidRDefault="00C97155" w:rsidP="00C97155">
      <w:pPr>
        <w:pStyle w:val="Odstavecseseznamem"/>
        <w:numPr>
          <w:ilvl w:val="1"/>
          <w:numId w:val="5"/>
        </w:numPr>
        <w:spacing w:after="120" w:line="276" w:lineRule="auto"/>
        <w:ind w:left="788" w:hanging="431"/>
        <w:contextualSpacing w:val="0"/>
        <w:jc w:val="both"/>
        <w:rPr>
          <w:rFonts w:ascii="Segoe UI" w:hAnsi="Segoe UI" w:cs="Segoe UI"/>
          <w:lang w:val="cs-CZ"/>
        </w:rPr>
      </w:pPr>
      <w:r w:rsidRPr="009561A8">
        <w:rPr>
          <w:rFonts w:ascii="Segoe UI" w:hAnsi="Segoe UI" w:cs="Segoe UI"/>
          <w:lang w:val="cs-CZ"/>
        </w:rPr>
        <w:t xml:space="preserve">Má se za to, že řídící a monitorovací systém je disponibilní, pokud uspokojivým způsobem fungují základní funkce nezbytné k řádnému fungování zpracovacího zařízení. To minimálně znamená, že:  </w:t>
      </w:r>
    </w:p>
    <w:p w14:paraId="680F7C4C" w14:textId="77777777" w:rsidR="00C97155" w:rsidRPr="009561A8" w:rsidRDefault="00C97155" w:rsidP="00C97155">
      <w:pPr>
        <w:pStyle w:val="Odstavecseseznamem"/>
        <w:numPr>
          <w:ilvl w:val="2"/>
          <w:numId w:val="5"/>
        </w:numPr>
        <w:spacing w:after="120" w:line="276" w:lineRule="auto"/>
        <w:ind w:left="1701" w:hanging="709"/>
        <w:contextualSpacing w:val="0"/>
        <w:jc w:val="both"/>
        <w:rPr>
          <w:rFonts w:ascii="Segoe UI" w:hAnsi="Segoe UI" w:cs="Segoe UI"/>
          <w:lang w:val="cs-CZ"/>
        </w:rPr>
      </w:pPr>
      <w:r w:rsidRPr="009561A8">
        <w:rPr>
          <w:rFonts w:ascii="Segoe UI" w:hAnsi="Segoe UI" w:cs="Segoe UI"/>
          <w:lang w:val="cs-CZ"/>
        </w:rPr>
        <w:t xml:space="preserve">vizualizace, řešení hlášení a vydávání pokynů funguje bez chyb na všech provozních stanicích se dvěma monitory, klávesnicí a myší;  </w:t>
      </w:r>
    </w:p>
    <w:p w14:paraId="35206D44" w14:textId="77777777" w:rsidR="00C97155" w:rsidRPr="009561A8" w:rsidRDefault="00C97155" w:rsidP="00C97155">
      <w:pPr>
        <w:pStyle w:val="Odstavecseseznamem"/>
        <w:numPr>
          <w:ilvl w:val="2"/>
          <w:numId w:val="5"/>
        </w:numPr>
        <w:spacing w:after="120" w:line="276" w:lineRule="auto"/>
        <w:ind w:left="1701" w:hanging="709"/>
        <w:contextualSpacing w:val="0"/>
        <w:jc w:val="both"/>
        <w:rPr>
          <w:rFonts w:ascii="Segoe UI" w:hAnsi="Segoe UI" w:cs="Segoe UI"/>
          <w:lang w:val="cs-CZ"/>
        </w:rPr>
      </w:pPr>
      <w:r w:rsidRPr="009561A8">
        <w:rPr>
          <w:rFonts w:ascii="Segoe UI" w:hAnsi="Segoe UI" w:cs="Segoe UI"/>
          <w:lang w:val="cs-CZ"/>
        </w:rPr>
        <w:t xml:space="preserve">datová komunikace mezi zařízením v kontrolní místnosti a všemi procesními stanicemi probíhá bez závad;  </w:t>
      </w:r>
    </w:p>
    <w:p w14:paraId="380C94A2" w14:textId="77777777" w:rsidR="00C97155" w:rsidRPr="009561A8" w:rsidRDefault="00C97155" w:rsidP="00C97155">
      <w:pPr>
        <w:pStyle w:val="Odstavecseseznamem"/>
        <w:numPr>
          <w:ilvl w:val="2"/>
          <w:numId w:val="5"/>
        </w:numPr>
        <w:spacing w:after="120" w:line="276" w:lineRule="auto"/>
        <w:ind w:left="1701" w:hanging="709"/>
        <w:contextualSpacing w:val="0"/>
        <w:jc w:val="both"/>
        <w:rPr>
          <w:rFonts w:ascii="Segoe UI" w:hAnsi="Segoe UI" w:cs="Segoe UI"/>
          <w:lang w:val="cs-CZ"/>
        </w:rPr>
      </w:pPr>
      <w:r w:rsidRPr="009561A8">
        <w:rPr>
          <w:rFonts w:ascii="Segoe UI" w:hAnsi="Segoe UI" w:cs="Segoe UI"/>
          <w:lang w:val="cs-CZ"/>
        </w:rPr>
        <w:t xml:space="preserve">výkonnost splňuje požadované reakční doby;  </w:t>
      </w:r>
    </w:p>
    <w:p w14:paraId="55AED6E7" w14:textId="77777777" w:rsidR="00C97155" w:rsidRPr="009561A8" w:rsidRDefault="00C97155" w:rsidP="00C97155">
      <w:pPr>
        <w:pStyle w:val="Odstavecseseznamem"/>
        <w:numPr>
          <w:ilvl w:val="2"/>
          <w:numId w:val="5"/>
        </w:numPr>
        <w:spacing w:after="120" w:line="276" w:lineRule="auto"/>
        <w:ind w:left="1701" w:hanging="709"/>
        <w:contextualSpacing w:val="0"/>
        <w:jc w:val="both"/>
        <w:rPr>
          <w:rFonts w:ascii="Segoe UI" w:hAnsi="Segoe UI" w:cs="Segoe UI"/>
          <w:lang w:val="cs-CZ"/>
        </w:rPr>
      </w:pPr>
      <w:r w:rsidRPr="009561A8">
        <w:rPr>
          <w:rFonts w:ascii="Segoe UI" w:hAnsi="Segoe UI" w:cs="Segoe UI"/>
          <w:lang w:val="cs-CZ"/>
        </w:rPr>
        <w:t xml:space="preserve">získávání a ukládání dat na provozních stanicích a na reportovacím/databázovém serveru funguje bez závad;   </w:t>
      </w:r>
    </w:p>
    <w:p w14:paraId="2F7743C5" w14:textId="77777777" w:rsidR="00C97155" w:rsidRPr="009561A8" w:rsidRDefault="00C97155" w:rsidP="00C97155">
      <w:pPr>
        <w:pStyle w:val="Odstavecseseznamem"/>
        <w:numPr>
          <w:ilvl w:val="2"/>
          <w:numId w:val="5"/>
        </w:numPr>
        <w:spacing w:after="120" w:line="276" w:lineRule="auto"/>
        <w:ind w:left="1701" w:hanging="709"/>
        <w:contextualSpacing w:val="0"/>
        <w:jc w:val="both"/>
        <w:rPr>
          <w:rFonts w:ascii="Segoe UI" w:hAnsi="Segoe UI" w:cs="Segoe UI"/>
          <w:lang w:val="cs-CZ"/>
        </w:rPr>
      </w:pPr>
      <w:r w:rsidRPr="009561A8">
        <w:rPr>
          <w:rFonts w:ascii="Segoe UI" w:hAnsi="Segoe UI" w:cs="Segoe UI"/>
          <w:lang w:val="cs-CZ"/>
        </w:rPr>
        <w:t xml:space="preserve">získávání a ukládání dat do sytému pro environmentální výkazy funguje bez závad;  </w:t>
      </w:r>
    </w:p>
    <w:p w14:paraId="0D6FACF8" w14:textId="77777777" w:rsidR="00C97155" w:rsidRPr="009561A8" w:rsidRDefault="00C97155" w:rsidP="00C97155">
      <w:pPr>
        <w:pStyle w:val="Odstavecseseznamem"/>
        <w:numPr>
          <w:ilvl w:val="2"/>
          <w:numId w:val="5"/>
        </w:numPr>
        <w:spacing w:after="120" w:line="276" w:lineRule="auto"/>
        <w:ind w:left="1701" w:hanging="709"/>
        <w:contextualSpacing w:val="0"/>
        <w:jc w:val="both"/>
        <w:rPr>
          <w:rFonts w:ascii="Segoe UI" w:hAnsi="Segoe UI" w:cs="Segoe UI"/>
          <w:lang w:val="cs-CZ"/>
        </w:rPr>
      </w:pPr>
      <w:r w:rsidRPr="009561A8">
        <w:rPr>
          <w:rFonts w:ascii="Segoe UI" w:hAnsi="Segoe UI" w:cs="Segoe UI"/>
          <w:lang w:val="cs-CZ"/>
        </w:rPr>
        <w:t xml:space="preserve">získávání a ukládání dat pro výkazy o energetické bilanci a objemové bilanci fungují bez závad;  </w:t>
      </w:r>
    </w:p>
    <w:p w14:paraId="104B55C0" w14:textId="20E6CDB8" w:rsidR="00C97155" w:rsidRPr="009561A8" w:rsidRDefault="00C97155" w:rsidP="00C97155">
      <w:pPr>
        <w:pStyle w:val="Odstavecseseznamem"/>
        <w:numPr>
          <w:ilvl w:val="2"/>
          <w:numId w:val="5"/>
        </w:numPr>
        <w:spacing w:after="120" w:line="276" w:lineRule="auto"/>
        <w:ind w:left="1701" w:hanging="709"/>
        <w:contextualSpacing w:val="0"/>
        <w:jc w:val="both"/>
        <w:rPr>
          <w:rFonts w:ascii="Segoe UI" w:hAnsi="Segoe UI" w:cs="Segoe UI"/>
          <w:lang w:val="cs-CZ"/>
        </w:rPr>
      </w:pPr>
      <w:r w:rsidRPr="009561A8">
        <w:rPr>
          <w:rFonts w:ascii="Segoe UI" w:hAnsi="Segoe UI" w:cs="Segoe UI"/>
          <w:lang w:val="cs-CZ"/>
        </w:rPr>
        <w:t xml:space="preserve">základní funkce procesních stanic fungují bez závad, včetně jejich signalizačních rozhraní na procesní komponenty a další zařízení, analogové </w:t>
      </w:r>
      <w:r w:rsidRPr="009561A8">
        <w:rPr>
          <w:rFonts w:ascii="Segoe UI" w:hAnsi="Segoe UI" w:cs="Segoe UI"/>
          <w:lang w:val="cs-CZ"/>
        </w:rPr>
        <w:lastRenderedPageBreak/>
        <w:t>a</w:t>
      </w:r>
      <w:r w:rsidR="00C739FD">
        <w:rPr>
          <w:rFonts w:ascii="Segoe UI" w:hAnsi="Segoe UI" w:cs="Segoe UI"/>
          <w:lang w:val="cs-CZ"/>
        </w:rPr>
        <w:t> </w:t>
      </w:r>
      <w:r w:rsidRPr="009561A8">
        <w:rPr>
          <w:rFonts w:ascii="Segoe UI" w:hAnsi="Segoe UI" w:cs="Segoe UI"/>
          <w:lang w:val="cs-CZ"/>
        </w:rPr>
        <w:t>binární automatické kontrolní funkce, komunikace se zařízením v kontrolní místnosti a komunikace s místními operačními panely.</w:t>
      </w:r>
    </w:p>
    <w:p w14:paraId="35256E4F" w14:textId="0048B3AC" w:rsidR="00C97155" w:rsidRPr="009561A8" w:rsidRDefault="00C97155" w:rsidP="00C97155">
      <w:pPr>
        <w:pStyle w:val="Odstavecseseznamem"/>
        <w:numPr>
          <w:ilvl w:val="1"/>
          <w:numId w:val="5"/>
        </w:numPr>
        <w:spacing w:after="120" w:line="276" w:lineRule="auto"/>
        <w:ind w:left="788" w:hanging="431"/>
        <w:contextualSpacing w:val="0"/>
        <w:jc w:val="both"/>
        <w:rPr>
          <w:rFonts w:ascii="Segoe UI" w:hAnsi="Segoe UI" w:cs="Segoe UI"/>
          <w:lang w:val="cs-CZ"/>
        </w:rPr>
      </w:pPr>
      <w:r w:rsidRPr="009561A8">
        <w:rPr>
          <w:rFonts w:ascii="Segoe UI" w:hAnsi="Segoe UI" w:cs="Segoe UI"/>
          <w:lang w:val="cs-CZ"/>
        </w:rPr>
        <w:t xml:space="preserve">Jestliže není možné dodržet rozsah disponibility dle odst. 5.1 této přílohy, Zhotovitel uhradí </w:t>
      </w:r>
      <w:r>
        <w:rPr>
          <w:rFonts w:ascii="Segoe UI" w:hAnsi="Segoe UI" w:cs="Segoe UI"/>
          <w:lang w:val="cs-CZ"/>
        </w:rPr>
        <w:t xml:space="preserve">Objednateli </w:t>
      </w:r>
      <w:r w:rsidRPr="009561A8">
        <w:rPr>
          <w:rFonts w:ascii="Segoe UI" w:hAnsi="Segoe UI" w:cs="Segoe UI"/>
          <w:lang w:val="cs-CZ"/>
        </w:rPr>
        <w:t xml:space="preserve">smluvní pokutu ve výši 0,01 % z Ceny Díla bez DPH za každou hodinu, o kterou je dosažená roční disponibilita nižší než </w:t>
      </w:r>
      <w:r w:rsidR="00C1145E" w:rsidRPr="009561A8">
        <w:rPr>
          <w:rFonts w:ascii="Segoe UI" w:hAnsi="Segoe UI" w:cs="Segoe UI"/>
          <w:lang w:val="cs-CZ"/>
        </w:rPr>
        <w:t>87</w:t>
      </w:r>
      <w:r w:rsidR="00C1145E">
        <w:rPr>
          <w:rFonts w:ascii="Segoe UI" w:hAnsi="Segoe UI" w:cs="Segoe UI"/>
          <w:lang w:val="cs-CZ"/>
        </w:rPr>
        <w:t>5</w:t>
      </w:r>
      <w:r w:rsidR="00C1145E" w:rsidRPr="009561A8">
        <w:rPr>
          <w:rFonts w:ascii="Segoe UI" w:hAnsi="Segoe UI" w:cs="Segoe UI"/>
          <w:lang w:val="cs-CZ"/>
        </w:rPr>
        <w:t xml:space="preserve">5 </w:t>
      </w:r>
      <w:r w:rsidRPr="009561A8">
        <w:rPr>
          <w:rFonts w:ascii="Segoe UI" w:hAnsi="Segoe UI" w:cs="Segoe UI"/>
          <w:lang w:val="cs-CZ"/>
        </w:rPr>
        <w:t>hodin.</w:t>
      </w:r>
    </w:p>
    <w:p w14:paraId="78059214" w14:textId="05678E94" w:rsidR="00C97155" w:rsidRPr="00067B57" w:rsidRDefault="00C97155" w:rsidP="00C97155">
      <w:pPr>
        <w:pStyle w:val="Odstavecseseznamem"/>
        <w:numPr>
          <w:ilvl w:val="1"/>
          <w:numId w:val="5"/>
        </w:numPr>
        <w:spacing w:after="120" w:line="276" w:lineRule="auto"/>
        <w:ind w:left="788" w:hanging="431"/>
        <w:contextualSpacing w:val="0"/>
        <w:jc w:val="both"/>
        <w:rPr>
          <w:rFonts w:ascii="Segoe UI" w:hAnsi="Segoe UI" w:cs="Segoe UI"/>
          <w:lang w:val="cs-CZ"/>
        </w:rPr>
      </w:pPr>
      <w:r w:rsidRPr="009561A8">
        <w:rPr>
          <w:rFonts w:ascii="Segoe UI" w:hAnsi="Segoe UI" w:cs="Segoe UI"/>
          <w:lang w:val="cs-CZ"/>
        </w:rPr>
        <w:t>Roční provozní disponibilita kontrolního a monitorovacího systému v délce pod 8500</w:t>
      </w:r>
      <w:r w:rsidR="00C739FD">
        <w:rPr>
          <w:rFonts w:ascii="Segoe UI" w:hAnsi="Segoe UI" w:cs="Segoe UI"/>
          <w:lang w:val="cs-CZ"/>
        </w:rPr>
        <w:t> </w:t>
      </w:r>
      <w:r w:rsidRPr="009561A8">
        <w:rPr>
          <w:rFonts w:ascii="Segoe UI" w:hAnsi="Segoe UI" w:cs="Segoe UI"/>
          <w:lang w:val="cs-CZ"/>
        </w:rPr>
        <w:t xml:space="preserve">hodin je podstatným porušením Smlouvy.    </w:t>
      </w:r>
    </w:p>
    <w:p w14:paraId="08C2111D" w14:textId="77777777" w:rsidR="00C97155" w:rsidRPr="009561A8" w:rsidRDefault="00C97155" w:rsidP="00C97155">
      <w:pPr>
        <w:pStyle w:val="Odstavecseseznamem"/>
        <w:spacing w:line="276" w:lineRule="auto"/>
        <w:ind w:left="792"/>
        <w:jc w:val="both"/>
        <w:rPr>
          <w:rFonts w:ascii="Segoe UI" w:hAnsi="Segoe UI" w:cs="Segoe UI"/>
          <w:lang w:val="cs-CZ"/>
        </w:rPr>
      </w:pPr>
    </w:p>
    <w:p w14:paraId="18174527" w14:textId="77777777" w:rsidR="00C97155" w:rsidRPr="009561A8" w:rsidRDefault="00C97155" w:rsidP="00C97155">
      <w:pPr>
        <w:pStyle w:val="Odstavecseseznamem"/>
        <w:numPr>
          <w:ilvl w:val="0"/>
          <w:numId w:val="5"/>
        </w:numPr>
        <w:spacing w:line="276" w:lineRule="auto"/>
        <w:jc w:val="both"/>
        <w:rPr>
          <w:rFonts w:ascii="Segoe UI" w:hAnsi="Segoe UI" w:cs="Segoe UI"/>
          <w:b/>
          <w:bCs/>
          <w:lang w:val="cs-CZ"/>
        </w:rPr>
      </w:pPr>
      <w:r>
        <w:rPr>
          <w:rFonts w:ascii="Segoe UI" w:hAnsi="Segoe UI" w:cs="Segoe UI"/>
          <w:b/>
          <w:bCs/>
          <w:lang w:val="cs-CZ"/>
        </w:rPr>
        <w:t>KONTINUÁLNÍ</w:t>
      </w:r>
      <w:r w:rsidRPr="009561A8">
        <w:rPr>
          <w:rFonts w:ascii="Segoe UI" w:hAnsi="Segoe UI" w:cs="Segoe UI"/>
          <w:b/>
          <w:bCs/>
          <w:lang w:val="cs-CZ"/>
        </w:rPr>
        <w:t xml:space="preserve"> DOBA PROVOZU</w:t>
      </w:r>
      <w:r>
        <w:rPr>
          <w:rFonts w:ascii="Segoe UI" w:hAnsi="Segoe UI" w:cs="Segoe UI"/>
          <w:b/>
          <w:bCs/>
          <w:lang w:val="cs-CZ"/>
        </w:rPr>
        <w:t xml:space="preserve"> LINKY</w:t>
      </w:r>
      <w:r w:rsidRPr="009561A8">
        <w:rPr>
          <w:rFonts w:ascii="Segoe UI" w:hAnsi="Segoe UI" w:cs="Segoe UI"/>
          <w:b/>
          <w:bCs/>
          <w:lang w:val="cs-CZ"/>
        </w:rPr>
        <w:t xml:space="preserve"> (tj. doba mezi manuálními čištěními)</w:t>
      </w:r>
    </w:p>
    <w:p w14:paraId="4FC4A4CF" w14:textId="77777777" w:rsidR="00C97155" w:rsidRPr="009561A8" w:rsidRDefault="00C97155" w:rsidP="00C97155">
      <w:pPr>
        <w:pStyle w:val="Odstavecseseznamem"/>
        <w:numPr>
          <w:ilvl w:val="1"/>
          <w:numId w:val="5"/>
        </w:numPr>
        <w:spacing w:after="120" w:line="276" w:lineRule="auto"/>
        <w:ind w:left="788" w:hanging="431"/>
        <w:contextualSpacing w:val="0"/>
        <w:jc w:val="both"/>
        <w:rPr>
          <w:rFonts w:ascii="Segoe UI" w:hAnsi="Segoe UI" w:cs="Segoe UI"/>
          <w:lang w:val="cs-CZ"/>
        </w:rPr>
      </w:pPr>
      <w:r w:rsidRPr="009561A8">
        <w:rPr>
          <w:rFonts w:ascii="Segoe UI" w:hAnsi="Segoe UI" w:cs="Segoe UI"/>
          <w:lang w:val="cs-CZ"/>
        </w:rPr>
        <w:t xml:space="preserve">Doba </w:t>
      </w:r>
      <w:r>
        <w:rPr>
          <w:rFonts w:ascii="Segoe UI" w:hAnsi="Segoe UI" w:cs="Segoe UI"/>
          <w:lang w:val="cs-CZ"/>
        </w:rPr>
        <w:t>kontinuálního</w:t>
      </w:r>
      <w:r w:rsidRPr="009561A8">
        <w:rPr>
          <w:rFonts w:ascii="Segoe UI" w:hAnsi="Segoe UI" w:cs="Segoe UI"/>
          <w:lang w:val="cs-CZ"/>
        </w:rPr>
        <w:t xml:space="preserve"> provozu, včetně doby jejího zahájení a ukončení, je specifikována v příloze č. A20 </w:t>
      </w:r>
      <w:r w:rsidRPr="005F4374">
        <w:rPr>
          <w:rFonts w:ascii="Segoe UI" w:hAnsi="Segoe UI" w:cs="Segoe UI"/>
          <w:i/>
          <w:iCs/>
          <w:lang w:val="cs-CZ"/>
          <w:rPrChange w:id="116" w:author="Pavel Slezák [2]" w:date="2025-03-14T20:58:00Z" w16du:dateUtc="2025-03-14T19:58:00Z">
            <w:rPr>
              <w:rFonts w:ascii="Segoe UI" w:hAnsi="Segoe UI" w:cs="Segoe UI"/>
              <w:lang w:val="cs-CZ"/>
            </w:rPr>
          </w:rPrChange>
        </w:rPr>
        <w:t>Postup pro Výkonové zkoušky</w:t>
      </w:r>
      <w:r w:rsidRPr="009561A8">
        <w:rPr>
          <w:rFonts w:ascii="Segoe UI" w:hAnsi="Segoe UI" w:cs="Segoe UI"/>
          <w:lang w:val="cs-CZ"/>
        </w:rPr>
        <w:t xml:space="preserve">.   </w:t>
      </w:r>
    </w:p>
    <w:p w14:paraId="45F38984" w14:textId="2217DB20" w:rsidR="00C97155" w:rsidRPr="009561A8" w:rsidRDefault="00C97155" w:rsidP="00C97155">
      <w:pPr>
        <w:pStyle w:val="Odstavecseseznamem"/>
        <w:numPr>
          <w:ilvl w:val="1"/>
          <w:numId w:val="5"/>
        </w:numPr>
        <w:spacing w:after="120" w:line="276" w:lineRule="auto"/>
        <w:ind w:left="788" w:hanging="431"/>
        <w:contextualSpacing w:val="0"/>
        <w:jc w:val="both"/>
        <w:rPr>
          <w:rFonts w:ascii="Segoe UI" w:hAnsi="Segoe UI" w:cs="Segoe UI"/>
          <w:lang w:val="cs-CZ"/>
        </w:rPr>
      </w:pPr>
      <w:r w:rsidRPr="009561A8">
        <w:rPr>
          <w:rFonts w:ascii="Segoe UI" w:hAnsi="Segoe UI" w:cs="Segoe UI"/>
          <w:lang w:val="cs-CZ"/>
        </w:rPr>
        <w:t>Provozní doba ve vztahu k</w:t>
      </w:r>
      <w:r w:rsidR="00155B19">
        <w:rPr>
          <w:rFonts w:ascii="Segoe UI" w:hAnsi="Segoe UI" w:cs="Segoe UI"/>
          <w:lang w:val="cs-CZ"/>
        </w:rPr>
        <w:t xml:space="preserve">e kontinuální době provozu </w:t>
      </w:r>
      <w:r w:rsidRPr="009561A8">
        <w:rPr>
          <w:rFonts w:ascii="Segoe UI" w:hAnsi="Segoe UI" w:cs="Segoe UI"/>
          <w:lang w:val="cs-CZ"/>
        </w:rPr>
        <w:t xml:space="preserve">dle přílohy uvedené v předchozím odstavci je doba, po kterou jsou teplosměnné plochy kotle Linky v kontaktu se spalinami z provozu hořáků nebo ze spalování odpadu.  </w:t>
      </w:r>
    </w:p>
    <w:p w14:paraId="2AEF7182" w14:textId="0A9A388B" w:rsidR="00C97155" w:rsidRPr="009561A8" w:rsidRDefault="00C97155" w:rsidP="00C97155">
      <w:pPr>
        <w:pStyle w:val="Odstavecseseznamem"/>
        <w:numPr>
          <w:ilvl w:val="1"/>
          <w:numId w:val="5"/>
        </w:numPr>
        <w:spacing w:after="120" w:line="276" w:lineRule="auto"/>
        <w:ind w:left="788" w:hanging="431"/>
        <w:contextualSpacing w:val="0"/>
        <w:jc w:val="both"/>
        <w:rPr>
          <w:rFonts w:ascii="Segoe UI" w:hAnsi="Segoe UI" w:cs="Segoe UI"/>
          <w:lang w:val="cs-CZ"/>
        </w:rPr>
      </w:pPr>
      <w:r w:rsidRPr="009561A8">
        <w:rPr>
          <w:rFonts w:ascii="Segoe UI" w:hAnsi="Segoe UI" w:cs="Segoe UI"/>
          <w:lang w:val="cs-CZ"/>
        </w:rPr>
        <w:t xml:space="preserve">Opatření za účelem čištění, a to například oklepávání kotle a opatření, která lze zajistit bez vstupu do kotle Linky, je možné provádět a nepovažují se za ukončení doby mezi manuálními čištěními kotle Linky.  </w:t>
      </w:r>
    </w:p>
    <w:p w14:paraId="3EE258ED" w14:textId="77777777" w:rsidR="00C97155" w:rsidRPr="009561A8" w:rsidRDefault="00C97155" w:rsidP="00C97155">
      <w:pPr>
        <w:pStyle w:val="Odstavecseseznamem"/>
        <w:numPr>
          <w:ilvl w:val="1"/>
          <w:numId w:val="5"/>
        </w:numPr>
        <w:spacing w:after="120" w:line="276" w:lineRule="auto"/>
        <w:ind w:left="788" w:hanging="431"/>
        <w:contextualSpacing w:val="0"/>
        <w:jc w:val="both"/>
        <w:rPr>
          <w:rFonts w:ascii="Segoe UI" w:hAnsi="Segoe UI" w:cs="Segoe UI"/>
          <w:lang w:val="cs-CZ"/>
        </w:rPr>
      </w:pPr>
      <w:r w:rsidRPr="009561A8">
        <w:rPr>
          <w:rFonts w:ascii="Segoe UI" w:hAnsi="Segoe UI" w:cs="Segoe UI"/>
          <w:lang w:val="cs-CZ"/>
        </w:rPr>
        <w:t xml:space="preserve">Výslovně se zdůrazňuje, že využívání výbušnin v teplosměnném tahu a podobná opatření jsou zakázána. Používání takových výjimečných opatření se vyhrazuje Objednateli, aby mohl dosáhnout </w:t>
      </w:r>
      <w:r>
        <w:rPr>
          <w:rFonts w:ascii="Segoe UI" w:hAnsi="Segoe UI" w:cs="Segoe UI"/>
          <w:lang w:val="cs-CZ"/>
        </w:rPr>
        <w:t>kontinuálního</w:t>
      </w:r>
      <w:r w:rsidRPr="009561A8">
        <w:rPr>
          <w:rFonts w:ascii="Segoe UI" w:hAnsi="Segoe UI" w:cs="Segoe UI"/>
          <w:lang w:val="cs-CZ"/>
        </w:rPr>
        <w:t xml:space="preserve"> provozu v délce 16 000 hodin, pokud bude Objednatel tento způsob provozu považovat za vhodný po skončení Garanční doby. </w:t>
      </w:r>
    </w:p>
    <w:p w14:paraId="0C7A47A1" w14:textId="26F3921F" w:rsidR="00C97155" w:rsidRPr="00067B57" w:rsidRDefault="00C97155" w:rsidP="00C97155">
      <w:pPr>
        <w:pStyle w:val="Odstavecseseznamem"/>
        <w:numPr>
          <w:ilvl w:val="1"/>
          <w:numId w:val="5"/>
        </w:numPr>
        <w:spacing w:after="120" w:line="276" w:lineRule="auto"/>
        <w:ind w:left="788" w:hanging="431"/>
        <w:contextualSpacing w:val="0"/>
        <w:jc w:val="both"/>
        <w:rPr>
          <w:rFonts w:ascii="Segoe UI" w:hAnsi="Segoe UI" w:cs="Segoe UI"/>
          <w:lang w:val="cs-CZ"/>
        </w:rPr>
      </w:pPr>
      <w:r w:rsidRPr="009561A8">
        <w:rPr>
          <w:rFonts w:ascii="Segoe UI" w:hAnsi="Segoe UI" w:cs="Segoe UI"/>
          <w:lang w:val="cs-CZ"/>
        </w:rPr>
        <w:t xml:space="preserve">Nebude-li možné dodržet dobu </w:t>
      </w:r>
      <w:r>
        <w:rPr>
          <w:rFonts w:ascii="Segoe UI" w:hAnsi="Segoe UI" w:cs="Segoe UI"/>
          <w:lang w:val="cs-CZ"/>
        </w:rPr>
        <w:t>kontinuálního</w:t>
      </w:r>
      <w:r w:rsidRPr="009561A8">
        <w:rPr>
          <w:rFonts w:ascii="Segoe UI" w:hAnsi="Segoe UI" w:cs="Segoe UI"/>
          <w:lang w:val="cs-CZ"/>
        </w:rPr>
        <w:t xml:space="preserve"> provozu mezi manuálními čištěními kotle </w:t>
      </w:r>
      <w:r>
        <w:rPr>
          <w:rFonts w:ascii="Segoe UI" w:hAnsi="Segoe UI" w:cs="Segoe UI"/>
          <w:lang w:val="cs-CZ"/>
        </w:rPr>
        <w:t xml:space="preserve">a </w:t>
      </w:r>
      <w:r w:rsidRPr="009561A8">
        <w:rPr>
          <w:rFonts w:ascii="Segoe UI" w:hAnsi="Segoe UI" w:cs="Segoe UI"/>
          <w:lang w:val="cs-CZ"/>
        </w:rPr>
        <w:t>dosahovat parametrů uvedených v </w:t>
      </w:r>
      <w:r w:rsidRPr="00067B57">
        <w:rPr>
          <w:rFonts w:ascii="Segoe UI" w:hAnsi="Segoe UI" w:cs="Segoe UI"/>
          <w:lang w:val="cs-CZ"/>
        </w:rPr>
        <w:t>tabulce č. 2</w:t>
      </w:r>
      <w:r w:rsidRPr="009561A8">
        <w:rPr>
          <w:rFonts w:ascii="Segoe UI" w:hAnsi="Segoe UI" w:cs="Segoe UI"/>
          <w:lang w:val="cs-CZ"/>
        </w:rPr>
        <w:t xml:space="preserve"> </w:t>
      </w:r>
      <w:r w:rsidR="00C1145E">
        <w:rPr>
          <w:rFonts w:ascii="Segoe UI" w:hAnsi="Segoe UI" w:cs="Segoe UI"/>
          <w:lang w:val="cs-CZ"/>
        </w:rPr>
        <w:t>části</w:t>
      </w:r>
      <w:r w:rsidRPr="009561A8">
        <w:rPr>
          <w:rFonts w:ascii="Segoe UI" w:hAnsi="Segoe UI" w:cs="Segoe UI"/>
          <w:lang w:val="cs-CZ"/>
        </w:rPr>
        <w:t xml:space="preserve"> II.</w:t>
      </w:r>
      <w:r w:rsidR="008D78AD">
        <w:rPr>
          <w:rFonts w:ascii="Segoe UI" w:hAnsi="Segoe UI" w:cs="Segoe UI"/>
          <w:lang w:val="cs-CZ"/>
        </w:rPr>
        <w:t>g</w:t>
      </w:r>
      <w:r w:rsidRPr="009561A8">
        <w:rPr>
          <w:rFonts w:ascii="Segoe UI" w:hAnsi="Segoe UI" w:cs="Segoe UI"/>
          <w:lang w:val="cs-CZ"/>
        </w:rPr>
        <w:t xml:space="preserve"> </w:t>
      </w:r>
      <w:r w:rsidRPr="005F4374">
        <w:rPr>
          <w:rFonts w:ascii="Segoe UI" w:hAnsi="Segoe UI" w:cs="Segoe UI"/>
          <w:i/>
          <w:iCs/>
          <w:lang w:val="cs-CZ"/>
          <w:rPrChange w:id="117" w:author="Pavel Slezák [2]" w:date="2025-03-14T20:58:00Z" w16du:dateUtc="2025-03-14T19:58:00Z">
            <w:rPr>
              <w:rFonts w:ascii="Segoe UI" w:hAnsi="Segoe UI" w:cs="Segoe UI"/>
              <w:lang w:val="cs-CZ"/>
            </w:rPr>
          </w:rPrChange>
        </w:rPr>
        <w:t>Garantované parametry</w:t>
      </w:r>
      <w:r w:rsidRPr="009561A8">
        <w:rPr>
          <w:rFonts w:ascii="Segoe UI" w:hAnsi="Segoe UI" w:cs="Segoe UI"/>
          <w:lang w:val="cs-CZ"/>
        </w:rPr>
        <w:t xml:space="preserve"> v Garanční době, tj. za období dvou bezprostředně po sobě následujících let, pak je Objednatel oprávněn rozhodnout o prodloužení Garanční doby ve vztahu k parametru dle tohoto čl. 6 v souladu s čl. 16 Smlouvy, a to na dobu nejvýše dvou bezprostředně po sobě jdoucích let ode dne předpokládaného termínu ukončení Garanční doby. </w:t>
      </w:r>
    </w:p>
    <w:p w14:paraId="4A1AA28F" w14:textId="5C95DB6A" w:rsidR="00C97155" w:rsidRPr="009561A8" w:rsidRDefault="00C97155" w:rsidP="00C97155">
      <w:pPr>
        <w:pStyle w:val="Odstavecseseznamem"/>
        <w:numPr>
          <w:ilvl w:val="1"/>
          <w:numId w:val="5"/>
        </w:numPr>
        <w:spacing w:after="120" w:line="276" w:lineRule="auto"/>
        <w:ind w:left="788" w:hanging="431"/>
        <w:contextualSpacing w:val="0"/>
        <w:jc w:val="both"/>
        <w:rPr>
          <w:rFonts w:ascii="Segoe UI" w:hAnsi="Segoe UI" w:cs="Segoe UI"/>
          <w:lang w:val="cs-CZ"/>
        </w:rPr>
      </w:pPr>
      <w:r w:rsidRPr="00067B57">
        <w:rPr>
          <w:rFonts w:ascii="Segoe UI" w:hAnsi="Segoe UI" w:cs="Segoe UI"/>
          <w:lang w:val="cs-CZ"/>
        </w:rPr>
        <w:t xml:space="preserve">Jestliže </w:t>
      </w:r>
      <w:r w:rsidRPr="009561A8">
        <w:rPr>
          <w:rFonts w:ascii="Segoe UI" w:hAnsi="Segoe UI" w:cs="Segoe UI"/>
          <w:lang w:val="cs-CZ"/>
        </w:rPr>
        <w:t xml:space="preserve">není možné dodržet dobu </w:t>
      </w:r>
      <w:r>
        <w:rPr>
          <w:rFonts w:ascii="Segoe UI" w:hAnsi="Segoe UI" w:cs="Segoe UI"/>
          <w:lang w:val="cs-CZ"/>
        </w:rPr>
        <w:t>kontinuálního</w:t>
      </w:r>
      <w:r w:rsidRPr="009561A8">
        <w:rPr>
          <w:rFonts w:ascii="Segoe UI" w:hAnsi="Segoe UI" w:cs="Segoe UI"/>
          <w:lang w:val="cs-CZ"/>
        </w:rPr>
        <w:t xml:space="preserve"> provozu mezi manuálními čištěními kotle</w:t>
      </w:r>
      <w:r w:rsidR="00155B19">
        <w:rPr>
          <w:rFonts w:ascii="Segoe UI" w:hAnsi="Segoe UI" w:cs="Segoe UI"/>
          <w:lang w:val="cs-CZ"/>
        </w:rPr>
        <w:t xml:space="preserve"> a</w:t>
      </w:r>
      <w:r w:rsidRPr="009561A8">
        <w:rPr>
          <w:rFonts w:ascii="Segoe UI" w:hAnsi="Segoe UI" w:cs="Segoe UI"/>
          <w:lang w:val="cs-CZ"/>
        </w:rPr>
        <w:t xml:space="preserve"> dosahovat parametrů uvedených v </w:t>
      </w:r>
      <w:r w:rsidRPr="00067B57">
        <w:rPr>
          <w:rFonts w:ascii="Segoe UI" w:hAnsi="Segoe UI" w:cs="Segoe UI"/>
          <w:lang w:val="cs-CZ"/>
        </w:rPr>
        <w:t>tabulce č. 2</w:t>
      </w:r>
      <w:r w:rsidRPr="009561A8">
        <w:rPr>
          <w:rFonts w:ascii="Segoe UI" w:hAnsi="Segoe UI" w:cs="Segoe UI"/>
          <w:lang w:val="cs-CZ"/>
        </w:rPr>
        <w:t xml:space="preserve"> </w:t>
      </w:r>
      <w:r w:rsidR="00C1145E">
        <w:rPr>
          <w:rFonts w:ascii="Segoe UI" w:hAnsi="Segoe UI" w:cs="Segoe UI"/>
          <w:lang w:val="cs-CZ"/>
        </w:rPr>
        <w:t>části</w:t>
      </w:r>
      <w:r w:rsidRPr="00067B57">
        <w:rPr>
          <w:rFonts w:ascii="Segoe UI" w:hAnsi="Segoe UI" w:cs="Segoe UI"/>
          <w:lang w:val="cs-CZ"/>
        </w:rPr>
        <w:t xml:space="preserve"> II.</w:t>
      </w:r>
      <w:r w:rsidR="008D78AD">
        <w:rPr>
          <w:rFonts w:ascii="Segoe UI" w:hAnsi="Segoe UI" w:cs="Segoe UI"/>
          <w:lang w:val="cs-CZ"/>
        </w:rPr>
        <w:t>g</w:t>
      </w:r>
      <w:r w:rsidRPr="00067B57">
        <w:rPr>
          <w:rFonts w:ascii="Segoe UI" w:hAnsi="Segoe UI" w:cs="Segoe UI"/>
          <w:lang w:val="cs-CZ"/>
        </w:rPr>
        <w:t xml:space="preserve"> </w:t>
      </w:r>
      <w:r w:rsidRPr="005F4374">
        <w:rPr>
          <w:rFonts w:ascii="Segoe UI" w:hAnsi="Segoe UI" w:cs="Segoe UI"/>
          <w:i/>
          <w:iCs/>
          <w:lang w:val="cs-CZ"/>
          <w:rPrChange w:id="118" w:author="Pavel Slezák [2]" w:date="2025-03-14T20:58:00Z" w16du:dateUtc="2025-03-14T19:58:00Z">
            <w:rPr>
              <w:rFonts w:ascii="Segoe UI" w:hAnsi="Segoe UI" w:cs="Segoe UI"/>
              <w:lang w:val="cs-CZ"/>
            </w:rPr>
          </w:rPrChange>
        </w:rPr>
        <w:t>Garantované parametry</w:t>
      </w:r>
      <w:r w:rsidRPr="009561A8">
        <w:rPr>
          <w:rFonts w:ascii="Segoe UI" w:hAnsi="Segoe UI" w:cs="Segoe UI"/>
          <w:lang w:val="cs-CZ"/>
        </w:rPr>
        <w:t xml:space="preserve">, </w:t>
      </w:r>
      <w:r>
        <w:rPr>
          <w:rFonts w:ascii="Segoe UI" w:hAnsi="Segoe UI" w:cs="Segoe UI"/>
          <w:lang w:val="cs-CZ"/>
        </w:rPr>
        <w:t xml:space="preserve">Zhotovitel se </w:t>
      </w:r>
      <w:r w:rsidRPr="009561A8">
        <w:rPr>
          <w:rFonts w:ascii="Segoe UI" w:hAnsi="Segoe UI" w:cs="Segoe UI"/>
          <w:lang w:val="cs-CZ"/>
        </w:rPr>
        <w:t xml:space="preserve">zavazuje Objednateli uhradit smluvní pokutu ve výši </w:t>
      </w:r>
      <w:r>
        <w:rPr>
          <w:rFonts w:ascii="Segoe UI" w:hAnsi="Segoe UI" w:cs="Segoe UI"/>
          <w:lang w:val="cs-CZ"/>
        </w:rPr>
        <w:t xml:space="preserve">30.000.000,- Kč </w:t>
      </w:r>
      <w:r w:rsidRPr="009561A8">
        <w:rPr>
          <w:rFonts w:ascii="Segoe UI" w:hAnsi="Segoe UI" w:cs="Segoe UI"/>
          <w:lang w:val="cs-CZ"/>
        </w:rPr>
        <w:t xml:space="preserve">za </w:t>
      </w:r>
      <w:r>
        <w:rPr>
          <w:rFonts w:ascii="Segoe UI" w:hAnsi="Segoe UI" w:cs="Segoe UI"/>
          <w:lang w:val="cs-CZ"/>
        </w:rPr>
        <w:t>sníženou dobu kontinuálního</w:t>
      </w:r>
      <w:r w:rsidRPr="009561A8">
        <w:rPr>
          <w:rFonts w:ascii="Segoe UI" w:hAnsi="Segoe UI" w:cs="Segoe UI"/>
          <w:lang w:val="cs-CZ"/>
        </w:rPr>
        <w:t xml:space="preserve"> provozu oproti době, která je uvedena v tabulce č. 2 </w:t>
      </w:r>
      <w:r w:rsidR="00C1145E">
        <w:rPr>
          <w:rFonts w:ascii="Segoe UI" w:hAnsi="Segoe UI" w:cs="Segoe UI"/>
          <w:lang w:val="cs-CZ"/>
        </w:rPr>
        <w:t>části</w:t>
      </w:r>
      <w:r w:rsidRPr="009561A8">
        <w:rPr>
          <w:rFonts w:ascii="Segoe UI" w:hAnsi="Segoe UI" w:cs="Segoe UI"/>
          <w:lang w:val="cs-CZ"/>
        </w:rPr>
        <w:t xml:space="preserve"> II.</w:t>
      </w:r>
      <w:r w:rsidR="008D78AD">
        <w:rPr>
          <w:rFonts w:ascii="Segoe UI" w:hAnsi="Segoe UI" w:cs="Segoe UI"/>
          <w:lang w:val="cs-CZ"/>
        </w:rPr>
        <w:t>g</w:t>
      </w:r>
      <w:r w:rsidRPr="009561A8">
        <w:rPr>
          <w:rFonts w:ascii="Segoe UI" w:hAnsi="Segoe UI" w:cs="Segoe UI"/>
          <w:lang w:val="cs-CZ"/>
        </w:rPr>
        <w:t xml:space="preserve"> </w:t>
      </w:r>
      <w:r w:rsidRPr="005F4374">
        <w:rPr>
          <w:rFonts w:ascii="Segoe UI" w:hAnsi="Segoe UI" w:cs="Segoe UI"/>
          <w:i/>
          <w:iCs/>
          <w:lang w:val="cs-CZ"/>
          <w:rPrChange w:id="119" w:author="Pavel Slezák [2]" w:date="2025-03-14T20:58:00Z" w16du:dateUtc="2025-03-14T19:58:00Z">
            <w:rPr>
              <w:rFonts w:ascii="Segoe UI" w:hAnsi="Segoe UI" w:cs="Segoe UI"/>
              <w:lang w:val="cs-CZ"/>
            </w:rPr>
          </w:rPrChange>
        </w:rPr>
        <w:t>Garantované parametry</w:t>
      </w:r>
      <w:r w:rsidRPr="009561A8">
        <w:rPr>
          <w:rFonts w:ascii="Segoe UI" w:hAnsi="Segoe UI" w:cs="Segoe UI"/>
          <w:lang w:val="cs-CZ"/>
        </w:rPr>
        <w:t xml:space="preserve">.  </w:t>
      </w:r>
    </w:p>
    <w:p w14:paraId="7ADB3531" w14:textId="77777777" w:rsidR="00C97155" w:rsidRPr="009561A8" w:rsidRDefault="00C97155" w:rsidP="00C97155">
      <w:pPr>
        <w:pStyle w:val="Odstavecseseznamem"/>
        <w:numPr>
          <w:ilvl w:val="1"/>
          <w:numId w:val="5"/>
        </w:numPr>
        <w:spacing w:line="276" w:lineRule="auto"/>
        <w:jc w:val="both"/>
        <w:rPr>
          <w:rFonts w:ascii="Segoe UI" w:hAnsi="Segoe UI" w:cs="Segoe UI"/>
          <w:lang w:val="cs-CZ"/>
        </w:rPr>
      </w:pPr>
      <w:r w:rsidRPr="009561A8">
        <w:rPr>
          <w:rFonts w:ascii="Segoe UI" w:hAnsi="Segoe UI" w:cs="Segoe UI"/>
          <w:lang w:val="cs-CZ"/>
        </w:rPr>
        <w:t xml:space="preserve">Prokázaná doba nepřetržitého provozu v délce kratší než </w:t>
      </w:r>
      <w:r>
        <w:rPr>
          <w:rFonts w:ascii="Segoe UI" w:hAnsi="Segoe UI" w:cs="Segoe UI"/>
          <w:lang w:val="cs-CZ"/>
        </w:rPr>
        <w:t>7 500 hodin</w:t>
      </w:r>
      <w:r w:rsidRPr="009561A8">
        <w:rPr>
          <w:rFonts w:ascii="Segoe UI" w:hAnsi="Segoe UI" w:cs="Segoe UI"/>
          <w:lang w:val="cs-CZ"/>
        </w:rPr>
        <w:t xml:space="preserve"> se považuje za podstatné porušení Smlouvy.  </w:t>
      </w:r>
    </w:p>
    <w:p w14:paraId="4694928F" w14:textId="77777777" w:rsidR="00C97155" w:rsidRPr="009561A8" w:rsidRDefault="00C97155" w:rsidP="00C97155">
      <w:pPr>
        <w:pStyle w:val="Odstavecseseznamem"/>
        <w:spacing w:line="276" w:lineRule="auto"/>
        <w:ind w:left="792"/>
        <w:jc w:val="both"/>
        <w:rPr>
          <w:rFonts w:ascii="Segoe UI" w:hAnsi="Segoe UI" w:cs="Segoe UI"/>
          <w:lang w:val="cs-CZ"/>
        </w:rPr>
      </w:pPr>
    </w:p>
    <w:p w14:paraId="6DC93ABF" w14:textId="77777777" w:rsidR="001F65A2" w:rsidRDefault="001F65A2">
      <w:pPr>
        <w:spacing w:after="160" w:line="259" w:lineRule="auto"/>
        <w:rPr>
          <w:rFonts w:ascii="Segoe UI" w:hAnsi="Segoe UI" w:cs="Segoe UI"/>
          <w:b/>
          <w:bCs/>
          <w:sz w:val="22"/>
          <w:szCs w:val="22"/>
        </w:rPr>
      </w:pPr>
      <w:r>
        <w:rPr>
          <w:rFonts w:ascii="Segoe UI" w:hAnsi="Segoe UI" w:cs="Segoe UI"/>
          <w:b/>
          <w:bCs/>
        </w:rPr>
        <w:br w:type="page"/>
      </w:r>
    </w:p>
    <w:p w14:paraId="4CC7583B" w14:textId="6B3F1303" w:rsidR="00C97155" w:rsidRPr="009561A8" w:rsidRDefault="00C97155" w:rsidP="00C97155">
      <w:pPr>
        <w:pStyle w:val="Odstavecseseznamem"/>
        <w:numPr>
          <w:ilvl w:val="0"/>
          <w:numId w:val="5"/>
        </w:numPr>
        <w:spacing w:line="276" w:lineRule="auto"/>
        <w:jc w:val="both"/>
        <w:rPr>
          <w:rFonts w:ascii="Segoe UI" w:hAnsi="Segoe UI" w:cs="Segoe UI"/>
          <w:b/>
          <w:bCs/>
          <w:lang w:val="cs-CZ"/>
        </w:rPr>
      </w:pPr>
      <w:r w:rsidRPr="009561A8">
        <w:rPr>
          <w:rFonts w:ascii="Segoe UI" w:hAnsi="Segoe UI" w:cs="Segoe UI"/>
          <w:b/>
          <w:bCs/>
          <w:lang w:val="cs-CZ"/>
        </w:rPr>
        <w:lastRenderedPageBreak/>
        <w:t xml:space="preserve">SNÍŽENÁ KAPACITA </w:t>
      </w:r>
      <w:r>
        <w:rPr>
          <w:rFonts w:ascii="Segoe UI" w:hAnsi="Segoe UI" w:cs="Segoe UI"/>
          <w:b/>
          <w:bCs/>
          <w:lang w:val="cs-CZ"/>
        </w:rPr>
        <w:t>LINKY</w:t>
      </w:r>
      <w:r w:rsidRPr="009561A8">
        <w:rPr>
          <w:rFonts w:ascii="Segoe UI" w:hAnsi="Segoe UI" w:cs="Segoe UI"/>
          <w:b/>
          <w:bCs/>
          <w:lang w:val="cs-CZ"/>
        </w:rPr>
        <w:t xml:space="preserve"> </w:t>
      </w:r>
    </w:p>
    <w:p w14:paraId="1690B8EF" w14:textId="77777777" w:rsidR="00C97155" w:rsidRPr="00C97155" w:rsidRDefault="00C97155" w:rsidP="00C97155">
      <w:pPr>
        <w:spacing w:line="276" w:lineRule="auto"/>
        <w:ind w:firstLine="360"/>
        <w:jc w:val="both"/>
        <w:rPr>
          <w:rFonts w:ascii="Segoe UI" w:hAnsi="Segoe UI" w:cs="Segoe UI"/>
          <w:sz w:val="22"/>
          <w:szCs w:val="22"/>
          <w:u w:val="single"/>
        </w:rPr>
      </w:pPr>
      <w:r w:rsidRPr="00C97155">
        <w:rPr>
          <w:rFonts w:ascii="Segoe UI" w:hAnsi="Segoe UI" w:cs="Segoe UI"/>
          <w:sz w:val="22"/>
          <w:szCs w:val="22"/>
          <w:u w:val="single"/>
        </w:rPr>
        <w:t xml:space="preserve">Snížené mechanické zatížení roštu odpadem </w:t>
      </w:r>
    </w:p>
    <w:p w14:paraId="49137912" w14:textId="6FE75035" w:rsidR="00C97155" w:rsidRPr="00C97155" w:rsidRDefault="00C97155" w:rsidP="00C97155">
      <w:pPr>
        <w:pStyle w:val="Odstavecseseznamem"/>
        <w:numPr>
          <w:ilvl w:val="1"/>
          <w:numId w:val="5"/>
        </w:numPr>
        <w:spacing w:after="120" w:line="276" w:lineRule="auto"/>
        <w:ind w:left="788" w:hanging="431"/>
        <w:contextualSpacing w:val="0"/>
        <w:jc w:val="both"/>
        <w:rPr>
          <w:rFonts w:ascii="Segoe UI" w:hAnsi="Segoe UI" w:cs="Segoe UI"/>
          <w:lang w:val="cs-CZ"/>
        </w:rPr>
      </w:pPr>
      <w:r w:rsidRPr="00C97155">
        <w:rPr>
          <w:rFonts w:ascii="Segoe UI" w:hAnsi="Segoe UI" w:cs="Segoe UI"/>
          <w:lang w:val="cs-CZ"/>
        </w:rPr>
        <w:t>Zhotovitel se zavazuje zaplatit Objednateli pokutu ve výši 0,2 % z Ceny Díla bez DPH za každou jednu desetinu procenta, o kterou nebude dodrženo mechanické zatížení roštu odpadem v zaručené kapacitě dle</w:t>
      </w:r>
      <w:r w:rsidR="00C1145E">
        <w:rPr>
          <w:rFonts w:ascii="Segoe UI" w:hAnsi="Segoe UI" w:cs="Segoe UI"/>
          <w:lang w:val="cs-CZ"/>
        </w:rPr>
        <w:t xml:space="preserve"> části</w:t>
      </w:r>
      <w:r w:rsidRPr="00C97155">
        <w:rPr>
          <w:rFonts w:ascii="Segoe UI" w:hAnsi="Segoe UI" w:cs="Segoe UI"/>
          <w:lang w:val="cs-CZ"/>
        </w:rPr>
        <w:t xml:space="preserve"> 0.g Formuláře pro technické údaje, které jsou součástí Nabídky Zhotovitele.  </w:t>
      </w:r>
    </w:p>
    <w:p w14:paraId="0B1895FD" w14:textId="77777777" w:rsidR="00C97155" w:rsidRPr="00C97155" w:rsidRDefault="00C97155" w:rsidP="00C97155">
      <w:pPr>
        <w:pStyle w:val="Odstavecseseznamem"/>
        <w:numPr>
          <w:ilvl w:val="1"/>
          <w:numId w:val="5"/>
        </w:numPr>
        <w:spacing w:line="276" w:lineRule="auto"/>
        <w:jc w:val="both"/>
        <w:rPr>
          <w:rFonts w:ascii="Segoe UI" w:hAnsi="Segoe UI" w:cs="Segoe UI"/>
          <w:lang w:val="cs-CZ"/>
        </w:rPr>
      </w:pPr>
      <w:r w:rsidRPr="00C97155">
        <w:rPr>
          <w:rFonts w:ascii="Segoe UI" w:hAnsi="Segoe UI" w:cs="Segoe UI"/>
          <w:lang w:val="cs-CZ"/>
        </w:rPr>
        <w:t xml:space="preserve">Naměřená odchylka přesahující 5 % se považuje za podstatné porušení Smlouvy. </w:t>
      </w:r>
    </w:p>
    <w:p w14:paraId="493EB458" w14:textId="77777777" w:rsidR="00C97155" w:rsidRPr="00C97155" w:rsidRDefault="00C97155" w:rsidP="00C97155">
      <w:pPr>
        <w:spacing w:line="276" w:lineRule="auto"/>
        <w:ind w:firstLine="360"/>
        <w:jc w:val="both"/>
        <w:rPr>
          <w:rFonts w:ascii="Segoe UI" w:hAnsi="Segoe UI" w:cs="Segoe UI"/>
          <w:sz w:val="22"/>
          <w:szCs w:val="22"/>
          <w:u w:val="single"/>
        </w:rPr>
      </w:pPr>
      <w:r w:rsidRPr="00C97155">
        <w:rPr>
          <w:rFonts w:ascii="Segoe UI" w:hAnsi="Segoe UI" w:cs="Segoe UI"/>
          <w:sz w:val="22"/>
          <w:szCs w:val="22"/>
          <w:u w:val="single"/>
        </w:rPr>
        <w:t xml:space="preserve">Snížená kapacita hltnosti turbíny </w:t>
      </w:r>
    </w:p>
    <w:p w14:paraId="05997EF8" w14:textId="17FCEFB3" w:rsidR="00C97155" w:rsidRPr="00C97155" w:rsidRDefault="00C97155" w:rsidP="00C97155">
      <w:pPr>
        <w:pStyle w:val="Odstavecseseznamem"/>
        <w:numPr>
          <w:ilvl w:val="1"/>
          <w:numId w:val="5"/>
        </w:numPr>
        <w:spacing w:after="120" w:line="276" w:lineRule="auto"/>
        <w:ind w:left="788" w:hanging="431"/>
        <w:contextualSpacing w:val="0"/>
        <w:jc w:val="both"/>
        <w:rPr>
          <w:rFonts w:ascii="Segoe UI" w:hAnsi="Segoe UI" w:cs="Segoe UI"/>
          <w:lang w:val="cs-CZ"/>
        </w:rPr>
      </w:pPr>
      <w:r w:rsidRPr="00C97155">
        <w:rPr>
          <w:rFonts w:ascii="Segoe UI" w:hAnsi="Segoe UI" w:cs="Segoe UI"/>
          <w:lang w:val="cs-CZ"/>
        </w:rPr>
        <w:t>Zhotovitel se zavazuje zaplatit Objednateli smluvní pokutu ve výši 0,2 % z Ceny Díla bez DPH za každou jednu desetinu procenta, o kterou nebude dodržena hodnota garantovaného parametr</w:t>
      </w:r>
      <w:r w:rsidR="00CD25B3">
        <w:rPr>
          <w:rFonts w:ascii="Segoe UI" w:hAnsi="Segoe UI" w:cs="Segoe UI"/>
          <w:lang w:val="cs-CZ"/>
        </w:rPr>
        <w:t>u</w:t>
      </w:r>
      <w:r w:rsidRPr="00C97155">
        <w:rPr>
          <w:rFonts w:ascii="Segoe UI" w:hAnsi="Segoe UI" w:cs="Segoe UI"/>
          <w:lang w:val="cs-CZ"/>
        </w:rPr>
        <w:t xml:space="preserve"> kapacity hltnosti turbíny uvedený v </w:t>
      </w:r>
      <w:r w:rsidR="00C1145E">
        <w:rPr>
          <w:rFonts w:ascii="Segoe UI" w:hAnsi="Segoe UI" w:cs="Segoe UI"/>
          <w:lang w:val="cs-CZ"/>
        </w:rPr>
        <w:t>části</w:t>
      </w:r>
      <w:r w:rsidRPr="00C97155">
        <w:rPr>
          <w:rFonts w:ascii="Segoe UI" w:hAnsi="Segoe UI" w:cs="Segoe UI"/>
          <w:lang w:val="cs-CZ"/>
        </w:rPr>
        <w:t xml:space="preserve"> 0.g Formuláře pro technické údaje, které jsou součástí Nabídky Zhotovitele.  </w:t>
      </w:r>
    </w:p>
    <w:p w14:paraId="6CA8B241" w14:textId="77777777" w:rsidR="00C97155" w:rsidRPr="00C97155" w:rsidRDefault="00C97155" w:rsidP="00C97155">
      <w:pPr>
        <w:pStyle w:val="Odstavecseseznamem"/>
        <w:numPr>
          <w:ilvl w:val="1"/>
          <w:numId w:val="5"/>
        </w:numPr>
        <w:spacing w:line="276" w:lineRule="auto"/>
        <w:jc w:val="both"/>
        <w:rPr>
          <w:rFonts w:ascii="Segoe UI" w:hAnsi="Segoe UI" w:cs="Segoe UI"/>
          <w:lang w:val="cs-CZ"/>
        </w:rPr>
      </w:pPr>
      <w:r w:rsidRPr="00C97155">
        <w:rPr>
          <w:rFonts w:ascii="Segoe UI" w:hAnsi="Segoe UI" w:cs="Segoe UI"/>
          <w:lang w:val="cs-CZ"/>
        </w:rPr>
        <w:t xml:space="preserve">Naměřená odchylka přesahující 5 % se považuje za podstatné porušení Smlouvy. </w:t>
      </w:r>
    </w:p>
    <w:p w14:paraId="1ECB505E" w14:textId="77777777" w:rsidR="00C97155" w:rsidRPr="00C97155" w:rsidRDefault="00C97155" w:rsidP="00C97155">
      <w:pPr>
        <w:pStyle w:val="Odstavecseseznamem"/>
        <w:spacing w:line="276" w:lineRule="auto"/>
        <w:ind w:left="1152"/>
        <w:jc w:val="both"/>
        <w:rPr>
          <w:rFonts w:ascii="Segoe UI" w:hAnsi="Segoe UI" w:cs="Segoe UI"/>
          <w:i/>
          <w:iCs/>
          <w:color w:val="FF0000"/>
          <w:lang w:val="cs-CZ"/>
        </w:rPr>
      </w:pPr>
    </w:p>
    <w:p w14:paraId="45BD424C" w14:textId="77777777" w:rsidR="00C97155" w:rsidRPr="00C97155" w:rsidRDefault="00C97155" w:rsidP="00C97155">
      <w:pPr>
        <w:pStyle w:val="Odstavecseseznamem"/>
        <w:numPr>
          <w:ilvl w:val="0"/>
          <w:numId w:val="5"/>
        </w:numPr>
        <w:spacing w:line="276" w:lineRule="auto"/>
        <w:ind w:left="357" w:hanging="357"/>
        <w:contextualSpacing w:val="0"/>
        <w:jc w:val="both"/>
        <w:rPr>
          <w:rFonts w:ascii="Segoe UI" w:hAnsi="Segoe UI" w:cs="Segoe UI"/>
          <w:b/>
          <w:bCs/>
          <w:lang w:val="cs-CZ"/>
        </w:rPr>
      </w:pPr>
      <w:r w:rsidRPr="00C97155">
        <w:rPr>
          <w:rFonts w:ascii="Segoe UI" w:hAnsi="Segoe UI" w:cs="Segoe UI"/>
          <w:b/>
          <w:bCs/>
          <w:lang w:val="cs-CZ"/>
        </w:rPr>
        <w:t xml:space="preserve">NEDODRŽENÍ HODNOTY EMISÍ   </w:t>
      </w:r>
    </w:p>
    <w:p w14:paraId="08A53189" w14:textId="7C0F4ABE" w:rsidR="00C97155" w:rsidRPr="00C97155" w:rsidRDefault="00C97155" w:rsidP="00C97155">
      <w:pPr>
        <w:pStyle w:val="Odstavecseseznamem"/>
        <w:numPr>
          <w:ilvl w:val="1"/>
          <w:numId w:val="5"/>
        </w:numPr>
        <w:spacing w:line="276" w:lineRule="auto"/>
        <w:ind w:left="788" w:hanging="431"/>
        <w:contextualSpacing w:val="0"/>
        <w:jc w:val="both"/>
        <w:rPr>
          <w:rFonts w:ascii="Segoe UI" w:eastAsia="Times New Roman" w:hAnsi="Segoe UI" w:cs="Segoe UI"/>
          <w:lang w:val="cs-CZ"/>
        </w:rPr>
      </w:pPr>
      <w:r w:rsidRPr="00C97155">
        <w:rPr>
          <w:rFonts w:ascii="Segoe UI" w:eastAsia="Times New Roman" w:hAnsi="Segoe UI" w:cs="Segoe UI"/>
          <w:lang w:val="cs-CZ"/>
        </w:rPr>
        <w:t xml:space="preserve">Zhotovitel se zavazuje zaplatit Objednateli smluvní pokutu ve výši </w:t>
      </w:r>
      <w:r w:rsidR="00155B19">
        <w:rPr>
          <w:rFonts w:ascii="Segoe UI" w:eastAsia="Times New Roman" w:hAnsi="Segoe UI" w:cs="Segoe UI"/>
          <w:lang w:val="cs-CZ"/>
        </w:rPr>
        <w:t>1</w:t>
      </w:r>
      <w:r w:rsidRPr="00C97155">
        <w:rPr>
          <w:rFonts w:ascii="Segoe UI" w:eastAsia="Times New Roman" w:hAnsi="Segoe UI" w:cs="Segoe UI"/>
          <w:lang w:val="cs-CZ"/>
        </w:rPr>
        <w:t xml:space="preserve">.000.000,- Kč za každý </w:t>
      </w:r>
      <w:r w:rsidR="00155B19">
        <w:rPr>
          <w:rFonts w:ascii="Segoe UI" w:eastAsia="Times New Roman" w:hAnsi="Segoe UI" w:cs="Segoe UI"/>
          <w:lang w:val="cs-CZ"/>
        </w:rPr>
        <w:t>1</w:t>
      </w:r>
      <w:r w:rsidR="00155B19" w:rsidRPr="00C97155">
        <w:rPr>
          <w:rFonts w:ascii="Segoe UI" w:eastAsia="Times New Roman" w:hAnsi="Segoe UI" w:cs="Segoe UI"/>
          <w:lang w:val="cs-CZ"/>
        </w:rPr>
        <w:t xml:space="preserve"> </w:t>
      </w:r>
      <w:r w:rsidRPr="00C97155">
        <w:rPr>
          <w:rFonts w:ascii="Segoe UI" w:eastAsia="Times New Roman" w:hAnsi="Segoe UI" w:cs="Segoe UI"/>
          <w:lang w:val="cs-CZ"/>
        </w:rPr>
        <w:t>mg/Nm3 naměřených emisí NOx, o kter</w:t>
      </w:r>
      <w:r w:rsidR="00CD25B3">
        <w:rPr>
          <w:rFonts w:ascii="Segoe UI" w:eastAsia="Times New Roman" w:hAnsi="Segoe UI" w:cs="Segoe UI"/>
          <w:lang w:val="cs-CZ"/>
        </w:rPr>
        <w:t>ý</w:t>
      </w:r>
      <w:r w:rsidRPr="00C97155">
        <w:rPr>
          <w:rFonts w:ascii="Segoe UI" w:eastAsia="Times New Roman" w:hAnsi="Segoe UI" w:cs="Segoe UI"/>
          <w:lang w:val="cs-CZ"/>
        </w:rPr>
        <w:t xml:space="preserve"> bude tato hodnota vyšší než garantovaná hodnota uvedená v tabulce č. 3 </w:t>
      </w:r>
      <w:r w:rsidR="00C1145E">
        <w:rPr>
          <w:rFonts w:ascii="Segoe UI" w:hAnsi="Segoe UI" w:cs="Segoe UI"/>
          <w:lang w:val="cs-CZ"/>
        </w:rPr>
        <w:t>části</w:t>
      </w:r>
      <w:r w:rsidRPr="00C97155">
        <w:rPr>
          <w:rFonts w:ascii="Segoe UI" w:eastAsia="Times New Roman" w:hAnsi="Segoe UI" w:cs="Segoe UI"/>
          <w:lang w:val="cs-CZ"/>
        </w:rPr>
        <w:t xml:space="preserve"> II.</w:t>
      </w:r>
      <w:r w:rsidR="008D78AD">
        <w:rPr>
          <w:rFonts w:ascii="Segoe UI" w:eastAsia="Times New Roman" w:hAnsi="Segoe UI" w:cs="Segoe UI"/>
          <w:lang w:val="cs-CZ"/>
        </w:rPr>
        <w:t>g</w:t>
      </w:r>
      <w:r w:rsidRPr="00C97155">
        <w:rPr>
          <w:rFonts w:ascii="Segoe UI" w:eastAsia="Times New Roman" w:hAnsi="Segoe UI" w:cs="Segoe UI"/>
          <w:lang w:val="cs-CZ"/>
        </w:rPr>
        <w:t xml:space="preserve"> </w:t>
      </w:r>
      <w:r w:rsidRPr="005F4374">
        <w:rPr>
          <w:rFonts w:ascii="Segoe UI" w:eastAsia="Times New Roman" w:hAnsi="Segoe UI" w:cs="Segoe UI"/>
          <w:i/>
          <w:iCs/>
          <w:lang w:val="cs-CZ"/>
          <w:rPrChange w:id="120" w:author="Pavel Slezák [2]" w:date="2025-03-14T20:58:00Z" w16du:dateUtc="2025-03-14T19:58:00Z">
            <w:rPr>
              <w:rFonts w:ascii="Segoe UI" w:eastAsia="Times New Roman" w:hAnsi="Segoe UI" w:cs="Segoe UI"/>
              <w:lang w:val="cs-CZ"/>
            </w:rPr>
          </w:rPrChange>
        </w:rPr>
        <w:t>Garantované parametry</w:t>
      </w:r>
      <w:r w:rsidRPr="00C97155">
        <w:rPr>
          <w:rFonts w:ascii="Segoe UI" w:eastAsia="Times New Roman" w:hAnsi="Segoe UI" w:cs="Segoe UI"/>
          <w:lang w:val="cs-CZ"/>
        </w:rPr>
        <w:t xml:space="preserve">. </w:t>
      </w:r>
    </w:p>
    <w:p w14:paraId="446A09AB" w14:textId="23BF46B0" w:rsidR="00C97155" w:rsidRPr="00C97155" w:rsidRDefault="00C97155" w:rsidP="00C97155">
      <w:pPr>
        <w:pStyle w:val="Odstavecseseznamem"/>
        <w:numPr>
          <w:ilvl w:val="1"/>
          <w:numId w:val="5"/>
        </w:numPr>
        <w:spacing w:after="0" w:line="276" w:lineRule="auto"/>
        <w:contextualSpacing w:val="0"/>
        <w:jc w:val="both"/>
        <w:rPr>
          <w:rFonts w:ascii="Segoe UI" w:eastAsia="Times New Roman" w:hAnsi="Segoe UI" w:cs="Segoe UI"/>
          <w:lang w:val="cs-CZ"/>
        </w:rPr>
      </w:pPr>
      <w:r w:rsidRPr="00C97155">
        <w:rPr>
          <w:rFonts w:ascii="Segoe UI" w:eastAsia="Times New Roman" w:hAnsi="Segoe UI" w:cs="Segoe UI"/>
          <w:lang w:val="cs-CZ"/>
        </w:rPr>
        <w:t xml:space="preserve">Překročení maximální přípustné hodnoty emisí NOx uvedené v </w:t>
      </w:r>
      <w:r w:rsidRPr="00C97155">
        <w:rPr>
          <w:rFonts w:ascii="Segoe UI" w:hAnsi="Segoe UI" w:cs="Segoe UI"/>
          <w:lang w:val="cs-CZ"/>
        </w:rPr>
        <w:t xml:space="preserve">tabulce č.  3 </w:t>
      </w:r>
      <w:r w:rsidR="00C1145E">
        <w:rPr>
          <w:rFonts w:ascii="Segoe UI" w:hAnsi="Segoe UI" w:cs="Segoe UI"/>
          <w:lang w:val="cs-CZ"/>
        </w:rPr>
        <w:t>části</w:t>
      </w:r>
      <w:r w:rsidRPr="00C97155">
        <w:rPr>
          <w:rFonts w:ascii="Segoe UI" w:hAnsi="Segoe UI" w:cs="Segoe UI"/>
          <w:lang w:val="cs-CZ"/>
        </w:rPr>
        <w:t xml:space="preserve"> II.</w:t>
      </w:r>
      <w:r w:rsidR="008D78AD">
        <w:rPr>
          <w:rFonts w:ascii="Segoe UI" w:hAnsi="Segoe UI" w:cs="Segoe UI"/>
          <w:lang w:val="cs-CZ"/>
        </w:rPr>
        <w:t>g</w:t>
      </w:r>
      <w:r w:rsidR="00C739FD">
        <w:rPr>
          <w:rFonts w:ascii="Segoe UI" w:hAnsi="Segoe UI" w:cs="Segoe UI"/>
          <w:lang w:val="cs-CZ"/>
        </w:rPr>
        <w:t> </w:t>
      </w:r>
      <w:r w:rsidRPr="005F4374">
        <w:rPr>
          <w:rFonts w:ascii="Segoe UI" w:hAnsi="Segoe UI" w:cs="Segoe UI"/>
          <w:i/>
          <w:iCs/>
          <w:lang w:val="cs-CZ"/>
          <w:rPrChange w:id="121" w:author="Pavel Slezák [2]" w:date="2025-03-14T20:58:00Z" w16du:dateUtc="2025-03-14T19:58:00Z">
            <w:rPr>
              <w:rFonts w:ascii="Segoe UI" w:hAnsi="Segoe UI" w:cs="Segoe UI"/>
              <w:lang w:val="cs-CZ"/>
            </w:rPr>
          </w:rPrChange>
        </w:rPr>
        <w:t>Garantované parametry</w:t>
      </w:r>
      <w:r w:rsidRPr="00C97155">
        <w:rPr>
          <w:rFonts w:ascii="Segoe UI" w:eastAsia="Times New Roman" w:hAnsi="Segoe UI" w:cs="Segoe UI"/>
          <w:lang w:val="cs-CZ"/>
        </w:rPr>
        <w:t xml:space="preserve"> se považuje za podstatné porušení Smlouvy. </w:t>
      </w:r>
    </w:p>
    <w:p w14:paraId="3301C81A" w14:textId="77777777" w:rsidR="00C97155" w:rsidRPr="00C97155" w:rsidRDefault="00C97155" w:rsidP="00C97155">
      <w:pPr>
        <w:pStyle w:val="Odstavecseseznamem"/>
        <w:spacing w:line="276" w:lineRule="auto"/>
        <w:ind w:left="792"/>
        <w:jc w:val="both"/>
        <w:rPr>
          <w:rFonts w:ascii="Segoe UI" w:hAnsi="Segoe UI" w:cs="Segoe UI"/>
          <w:lang w:val="cs-CZ"/>
        </w:rPr>
      </w:pPr>
    </w:p>
    <w:p w14:paraId="66666542" w14:textId="77777777" w:rsidR="00C97155" w:rsidRPr="00C97155" w:rsidRDefault="00C97155" w:rsidP="00C97155">
      <w:pPr>
        <w:pStyle w:val="Odstavecseseznamem"/>
        <w:numPr>
          <w:ilvl w:val="0"/>
          <w:numId w:val="5"/>
        </w:numPr>
        <w:spacing w:line="276" w:lineRule="auto"/>
        <w:contextualSpacing w:val="0"/>
        <w:jc w:val="both"/>
        <w:rPr>
          <w:rFonts w:ascii="Segoe UI" w:hAnsi="Segoe UI" w:cs="Segoe UI"/>
          <w:b/>
          <w:bCs/>
          <w:lang w:val="cs-CZ"/>
        </w:rPr>
      </w:pPr>
      <w:r w:rsidRPr="00C97155">
        <w:rPr>
          <w:rFonts w:ascii="Segoe UI" w:hAnsi="Segoe UI" w:cs="Segoe UI"/>
          <w:b/>
          <w:bCs/>
          <w:lang w:val="cs-CZ"/>
        </w:rPr>
        <w:t xml:space="preserve">NEDODRŽENÍ ENVIRONMENTÁLNÍCH POŽADAVKŮ </w:t>
      </w:r>
    </w:p>
    <w:p w14:paraId="014790B0" w14:textId="275FC614" w:rsidR="00C97155" w:rsidRPr="00C97155" w:rsidRDefault="00C97155" w:rsidP="00C97155">
      <w:pPr>
        <w:pStyle w:val="Odstavecseseznamem"/>
        <w:numPr>
          <w:ilvl w:val="1"/>
          <w:numId w:val="5"/>
        </w:numPr>
        <w:spacing w:line="276" w:lineRule="auto"/>
        <w:ind w:left="993" w:hanging="567"/>
        <w:contextualSpacing w:val="0"/>
        <w:jc w:val="both"/>
        <w:rPr>
          <w:rFonts w:ascii="Segoe UI" w:hAnsi="Segoe UI" w:cs="Segoe UI"/>
          <w:b/>
          <w:bCs/>
          <w:lang w:val="cs-CZ"/>
        </w:rPr>
      </w:pPr>
      <w:r w:rsidRPr="00C97155">
        <w:rPr>
          <w:rFonts w:ascii="Segoe UI" w:hAnsi="Segoe UI" w:cs="Segoe UI"/>
          <w:lang w:val="cs-CZ"/>
        </w:rPr>
        <w:t>Nebudou-li splněny požadavky stanovené v tabulce č. 3 a č. 4 v </w:t>
      </w:r>
      <w:r w:rsidR="00C1145E">
        <w:rPr>
          <w:rFonts w:ascii="Segoe UI" w:hAnsi="Segoe UI" w:cs="Segoe UI"/>
          <w:lang w:val="cs-CZ"/>
        </w:rPr>
        <w:t>části</w:t>
      </w:r>
      <w:r w:rsidRPr="00C97155">
        <w:rPr>
          <w:rFonts w:ascii="Segoe UI" w:hAnsi="Segoe UI" w:cs="Segoe UI"/>
          <w:lang w:val="cs-CZ"/>
        </w:rPr>
        <w:t xml:space="preserve"> II.</w:t>
      </w:r>
      <w:r w:rsidR="008D78AD">
        <w:rPr>
          <w:rFonts w:ascii="Segoe UI" w:hAnsi="Segoe UI" w:cs="Segoe UI"/>
          <w:lang w:val="cs-CZ"/>
        </w:rPr>
        <w:t>g</w:t>
      </w:r>
      <w:r w:rsidR="00C739FD">
        <w:rPr>
          <w:rFonts w:ascii="Segoe UI" w:hAnsi="Segoe UI" w:cs="Segoe UI"/>
          <w:lang w:val="cs-CZ"/>
        </w:rPr>
        <w:t> </w:t>
      </w:r>
      <w:r w:rsidRPr="005F4374">
        <w:rPr>
          <w:rFonts w:ascii="Segoe UI" w:hAnsi="Segoe UI" w:cs="Segoe UI"/>
          <w:i/>
          <w:iCs/>
          <w:lang w:val="cs-CZ"/>
          <w:rPrChange w:id="122" w:author="Pavel Slezák [2]" w:date="2025-03-14T20:58:00Z" w16du:dateUtc="2025-03-14T19:58:00Z">
            <w:rPr>
              <w:rFonts w:ascii="Segoe UI" w:hAnsi="Segoe UI" w:cs="Segoe UI"/>
              <w:lang w:val="cs-CZ"/>
            </w:rPr>
          </w:rPrChange>
        </w:rPr>
        <w:t>Garantované parametry</w:t>
      </w:r>
      <w:r w:rsidRPr="00C97155">
        <w:rPr>
          <w:rFonts w:ascii="Segoe UI" w:hAnsi="Segoe UI" w:cs="Segoe UI"/>
          <w:lang w:val="cs-CZ"/>
        </w:rPr>
        <w:t xml:space="preserve">, jedná se o podstatné porušení Smlouvy. </w:t>
      </w:r>
    </w:p>
    <w:p w14:paraId="31865F25" w14:textId="61557A88" w:rsidR="00C97155" w:rsidRPr="00C97155" w:rsidRDefault="00C97155" w:rsidP="00C97155">
      <w:pPr>
        <w:pStyle w:val="Odstavecseseznamem"/>
        <w:numPr>
          <w:ilvl w:val="1"/>
          <w:numId w:val="5"/>
        </w:numPr>
        <w:spacing w:line="276" w:lineRule="auto"/>
        <w:ind w:left="993" w:hanging="567"/>
        <w:contextualSpacing w:val="0"/>
        <w:jc w:val="both"/>
        <w:rPr>
          <w:rFonts w:ascii="Segoe UI" w:hAnsi="Segoe UI" w:cs="Segoe UI"/>
          <w:b/>
          <w:bCs/>
          <w:lang w:val="cs-CZ"/>
        </w:rPr>
      </w:pPr>
      <w:r w:rsidRPr="00C97155">
        <w:rPr>
          <w:rFonts w:ascii="Segoe UI" w:hAnsi="Segoe UI" w:cs="Segoe UI"/>
          <w:lang w:val="cs-CZ"/>
        </w:rPr>
        <w:t>Jestliže bude Objednatel povinen v důsledku nesplnění požadavků stanovených v tabulce č. 3 a č. 4 v </w:t>
      </w:r>
      <w:r w:rsidR="00C1145E">
        <w:rPr>
          <w:rFonts w:ascii="Segoe UI" w:hAnsi="Segoe UI" w:cs="Segoe UI"/>
          <w:lang w:val="cs-CZ"/>
        </w:rPr>
        <w:t>části</w:t>
      </w:r>
      <w:r w:rsidRPr="00C97155">
        <w:rPr>
          <w:rFonts w:ascii="Segoe UI" w:hAnsi="Segoe UI" w:cs="Segoe UI"/>
          <w:lang w:val="cs-CZ"/>
        </w:rPr>
        <w:t xml:space="preserve"> II.</w:t>
      </w:r>
      <w:r w:rsidR="008D78AD">
        <w:rPr>
          <w:rFonts w:ascii="Segoe UI" w:hAnsi="Segoe UI" w:cs="Segoe UI"/>
          <w:lang w:val="cs-CZ"/>
        </w:rPr>
        <w:t>g</w:t>
      </w:r>
      <w:r w:rsidRPr="00C97155">
        <w:rPr>
          <w:rFonts w:ascii="Segoe UI" w:hAnsi="Segoe UI" w:cs="Segoe UI"/>
          <w:lang w:val="cs-CZ"/>
        </w:rPr>
        <w:t xml:space="preserve"> </w:t>
      </w:r>
      <w:r w:rsidRPr="005F4374">
        <w:rPr>
          <w:rFonts w:ascii="Segoe UI" w:hAnsi="Segoe UI" w:cs="Segoe UI"/>
          <w:i/>
          <w:iCs/>
          <w:lang w:val="cs-CZ"/>
          <w:rPrChange w:id="123" w:author="Pavel Slezák [2]" w:date="2025-03-14T20:59:00Z" w16du:dateUtc="2025-03-14T19:59:00Z">
            <w:rPr>
              <w:rFonts w:ascii="Segoe UI" w:hAnsi="Segoe UI" w:cs="Segoe UI"/>
              <w:lang w:val="cs-CZ"/>
            </w:rPr>
          </w:rPrChange>
        </w:rPr>
        <w:t>Garantované parametry</w:t>
      </w:r>
      <w:r w:rsidRPr="00C97155">
        <w:rPr>
          <w:rFonts w:ascii="Segoe UI" w:hAnsi="Segoe UI" w:cs="Segoe UI"/>
          <w:lang w:val="cs-CZ"/>
        </w:rPr>
        <w:t xml:space="preserve"> ze strany Zhotovitele vynaložit jakékoli náklady či mu v důsledku nesplnění takových požadavků ze strany Zhotovitele vznikne jakákoli újma, zavazuje se Zhotovitel mu takové náklady či újmu v plném rozsahu nahradit.   </w:t>
      </w:r>
    </w:p>
    <w:p w14:paraId="0AFCD28E" w14:textId="77777777" w:rsidR="00C97155" w:rsidRPr="00C97155" w:rsidRDefault="00C97155" w:rsidP="00C97155">
      <w:pPr>
        <w:pStyle w:val="Odstavecseseznamem"/>
        <w:spacing w:line="276" w:lineRule="auto"/>
        <w:ind w:left="1152"/>
        <w:jc w:val="both"/>
        <w:rPr>
          <w:rFonts w:ascii="Segoe UI" w:hAnsi="Segoe UI" w:cs="Segoe UI"/>
          <w:i/>
          <w:iCs/>
          <w:color w:val="FF0000"/>
          <w:lang w:val="cs-CZ"/>
        </w:rPr>
      </w:pPr>
      <w:r w:rsidRPr="00C97155">
        <w:rPr>
          <w:rFonts w:ascii="Segoe UI" w:hAnsi="Segoe UI" w:cs="Segoe UI"/>
          <w:b/>
          <w:bCs/>
          <w:lang w:val="cs-CZ"/>
        </w:rPr>
        <w:t xml:space="preserve">   </w:t>
      </w:r>
    </w:p>
    <w:p w14:paraId="67A5E053" w14:textId="761D23DB" w:rsidR="003653F1" w:rsidRPr="00EC5390" w:rsidRDefault="003653F1" w:rsidP="003653F1">
      <w:pPr>
        <w:jc w:val="both"/>
        <w:rPr>
          <w:rFonts w:eastAsia="Times New Roman" w:cs="Segoe UI"/>
          <w:color w:val="000000"/>
          <w:lang w:eastAsia="cs-CZ"/>
        </w:rPr>
      </w:pPr>
    </w:p>
    <w:p w14:paraId="56F57DAC" w14:textId="77777777" w:rsidR="003653F1" w:rsidRPr="00EC5390" w:rsidRDefault="003653F1" w:rsidP="003653F1">
      <w:pPr>
        <w:jc w:val="both"/>
        <w:rPr>
          <w:rFonts w:eastAsia="Times New Roman" w:cs="Segoe UI"/>
          <w:color w:val="000000"/>
          <w:lang w:eastAsia="cs-CZ"/>
        </w:rPr>
      </w:pPr>
    </w:p>
    <w:sectPr w:rsidR="003653F1" w:rsidRPr="00EC5390" w:rsidSect="008D78AD"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A89F48" w14:textId="77777777" w:rsidR="008D78AD" w:rsidRDefault="008D78AD" w:rsidP="003653F1">
      <w:pPr>
        <w:spacing w:line="240" w:lineRule="auto"/>
      </w:pPr>
      <w:r>
        <w:separator/>
      </w:r>
    </w:p>
  </w:endnote>
  <w:endnote w:type="continuationSeparator" w:id="0">
    <w:p w14:paraId="1E951861" w14:textId="77777777" w:rsidR="008D78AD" w:rsidRDefault="008D78AD" w:rsidP="003653F1">
      <w:pPr>
        <w:spacing w:line="240" w:lineRule="auto"/>
      </w:pPr>
      <w:r>
        <w:continuationSeparator/>
      </w:r>
    </w:p>
  </w:endnote>
  <w:endnote w:type="continuationNotice" w:id="1">
    <w:p w14:paraId="07BA2D40" w14:textId="77777777" w:rsidR="008D78AD" w:rsidRDefault="008D78A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Script">
    <w:panose1 w:val="030B0504020000000003"/>
    <w:charset w:val="EE"/>
    <w:family w:val="script"/>
    <w:pitch w:val="variable"/>
    <w:sig w:usb0="0000028F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57B118" w14:textId="77777777" w:rsidR="00DF6487" w:rsidRDefault="00E40F60" w:rsidP="008D2FBD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55AEAEF" wp14:editId="6BF3BA73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1476000" cy="687600"/>
              <wp:effectExtent l="0" t="0" r="1016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00" cy="687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E16F38F" w14:textId="77777777" w:rsidR="00DF6487" w:rsidRDefault="00E40F60" w:rsidP="008D2FBD">
                          <w:pPr>
                            <w:pStyle w:val="Zpat"/>
                          </w:pPr>
                          <w:r>
                            <w:fldChar w:fldCharType="begin"/>
                          </w:r>
                          <w:r>
                            <w:instrText xml:space="preserve"> PAGE 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fldSimple w:instr=" SECTIONPAGES  ">
                            <w:r>
                              <w:rPr>
                                <w:noProof/>
                              </w:rPr>
                              <w:t>1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55AEAE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-28.35pt;margin-top:0;width:116.2pt;height:54.1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" filled="f" fillcolor="white [3201]" stroked="f" strokeweight=".5pt">
              <v:textbox inset="0,0,0,0">
                <w:txbxContent>
                  <w:p w14:paraId="4E16F38F" w14:textId="77777777" w:rsidR="00DF6487" w:rsidRDefault="00E40F60" w:rsidP="008D2FBD">
                    <w:pPr>
                      <w:pStyle w:val="Zpat"/>
                    </w:pPr>
                    <w:r>
                      <w:fldChar w:fldCharType="begin"/>
                    </w:r>
                    <w:r>
                      <w:instrText xml:space="preserve"> PAGE 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>/</w:t>
                    </w:r>
                    <w:fldSimple w:instr=" SECTIONPAGES  ">
                      <w:r>
                        <w:rPr>
                          <w:noProof/>
                        </w:rPr>
                        <w:t>1</w:t>
                      </w:r>
                    </w:fldSimple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0044AFA3" wp14:editId="6612BC61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5" name="FileName_Hid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jc w:val="right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594E03" w14:paraId="2DD2E63E" w14:textId="77777777" w:rsidTr="008D2FBD">
                            <w:trPr>
                              <w:trHeight w:val="482"/>
                              <w:jc w:val="right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1B808DF6" w14:textId="4594F5B9" w:rsidR="00DF6487" w:rsidRPr="00414021" w:rsidRDefault="00E40F60" w:rsidP="008D2FBD">
                                <w:pPr>
                                  <w:pStyle w:val="Template-FilePath"/>
                                  <w:jc w:val="right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45471F">
                                  <w:t>C:\Users\Muzila\Desktop\Projekty\OHB II\09-Final tender documents\02 CZ\Část II_Ustanovení smlouvy\Část II.c Smluvní pokuty za nedodržení hodnot.docx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0ED7A421" w14:textId="77777777" w:rsidR="00DF6487" w:rsidRPr="00414021" w:rsidRDefault="00DF6487" w:rsidP="008D2FBD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044AFA3" id="FileName_Hide" o:spid="_x0000_s1030" type="#_x0000_t202" style="position:absolute;margin-left:294.65pt;margin-top:0;width:345.85pt;height:42.25pt;z-index:251660288;visibility:hidden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jc w:val="right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594E03" w14:paraId="2DD2E63E" w14:textId="77777777" w:rsidTr="008D2FBD">
                      <w:trPr>
                        <w:trHeight w:val="482"/>
                        <w:jc w:val="right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1B808DF6" w14:textId="4594F5B9" w:rsidR="00DF6487" w:rsidRPr="00414021" w:rsidRDefault="00E40F60" w:rsidP="008D2FBD">
                          <w:pPr>
                            <w:pStyle w:val="Template-FilePath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45471F">
                            <w:t>C:\Users\Muzila\Desktop\Projekty\OHB II\09-Final tender documents\02 CZ\Část II_Ustanovení smlouvy\Část II.c Smluvní pokuty za nedodržení hodnot.docx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0ED7A421" w14:textId="77777777" w:rsidR="00DF6487" w:rsidRPr="00414021" w:rsidRDefault="00DF6487" w:rsidP="008D2FBD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594E03" w14:paraId="69277E4B" w14:textId="77777777" w:rsidTr="008D2FBD">
      <w:trPr>
        <w:trHeight w:hRule="exact" w:val="284"/>
        <w:jc w:val="right"/>
      </w:trPr>
      <w:tc>
        <w:tcPr>
          <w:tcW w:w="6824" w:type="dxa"/>
          <w:shd w:val="clear" w:color="auto" w:fill="auto"/>
          <w:vAlign w:val="bottom"/>
        </w:tcPr>
        <w:p w14:paraId="0C31AF87" w14:textId="77777777" w:rsidR="00DF6487" w:rsidRDefault="00E40F60" w:rsidP="008D2FBD">
          <w:pPr>
            <w:pStyle w:val="Template-DocId"/>
            <w:jc w:val="right"/>
          </w:pPr>
          <w:r>
            <w:t>ID. dok</w:t>
          </w:r>
        </w:p>
      </w:tc>
    </w:tr>
  </w:tbl>
  <w:p w14:paraId="2B25028D" w14:textId="77777777" w:rsidR="00DF6487" w:rsidRDefault="00DF648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0327B" w14:textId="6F237342" w:rsidR="00DF6487" w:rsidRPr="00320824" w:rsidRDefault="002A306B">
    <w:pPr>
      <w:pStyle w:val="Zpat"/>
    </w:pPr>
    <w:r>
      <w:rPr>
        <w:noProof/>
      </w:rPr>
      <w:drawing>
        <wp:anchor distT="0" distB="0" distL="114300" distR="114300" simplePos="0" relativeHeight="251668480" behindDoc="0" locked="0" layoutInCell="1" allowOverlap="1" wp14:anchorId="7293389B" wp14:editId="72AFA8C8">
          <wp:simplePos x="0" y="0"/>
          <wp:positionH relativeFrom="column">
            <wp:posOffset>-205105</wp:posOffset>
          </wp:positionH>
          <wp:positionV relativeFrom="paragraph">
            <wp:posOffset>-248285</wp:posOffset>
          </wp:positionV>
          <wp:extent cx="748800" cy="262800"/>
          <wp:effectExtent l="0" t="0" r="0" b="4445"/>
          <wp:wrapNone/>
          <wp:docPr id="176642185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40F60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FA91CE" w14:textId="319610BD" w:rsidR="00DF6487" w:rsidRPr="00EB3223" w:rsidRDefault="005F4374" w:rsidP="00CB110F">
    <w:pPr>
      <w:pStyle w:val="Zpat"/>
      <w:rPr>
        <w:lang w:val="sv-SE"/>
      </w:rPr>
    </w:pPr>
    <w:sdt>
      <w:sdtPr>
        <w:rPr>
          <w:bCs/>
          <w:sz w:val="14"/>
        </w:rPr>
        <w:alias w:val="Kategorie"/>
        <w:tag w:val=""/>
        <w:id w:val="-1691282537"/>
        <w:placeholder>
          <w:docPart w:val="3CB1C35EA226484A81206BE481C443FF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 w:rsidR="003653F1">
          <w:rPr>
            <w:bCs/>
            <w:sz w:val="14"/>
          </w:rPr>
          <w:t>Zadávací dokumentace – Část II – Ustanovení smlouvy</w:t>
        </w:r>
      </w:sdtContent>
    </w:sdt>
    <w:r w:rsidR="00E40F60">
      <w:rPr>
        <w:noProof/>
      </w:rPr>
      <w:t xml:space="preserve"> </w:t>
    </w:r>
    <w:r w:rsidR="00E40F60">
      <w:rPr>
        <w:noProof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61C92DD6" wp14:editId="7DF04D7F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4" name="FileNam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594E03" w14:paraId="0FBFD8E6" w14:textId="77777777" w:rsidTr="00134F89">
                            <w:trPr>
                              <w:trHeight w:val="482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47FEA9AB" w14:textId="659E5494" w:rsidR="00DF6487" w:rsidRPr="00414021" w:rsidRDefault="00E40F60" w:rsidP="00414021">
                                <w:pPr>
                                  <w:pStyle w:val="Template-FilePath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45471F">
                                  <w:t>C:\Users\Muzila\Desktop\Projekty\OHB II\09-Final tender documents\02 CZ\Část II_Ustanovení smlouvy\Část II.c Smluvní pokuty za nedodržení hodnot.docx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4DF09684" w14:textId="77777777" w:rsidR="00DF6487" w:rsidRPr="00414021" w:rsidRDefault="00DF6487" w:rsidP="00025683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C92DD6" id="_x0000_t202" coordsize="21600,21600" o:spt="202" path="m,l,21600r21600,l21600,xe">
              <v:stroke joinstyle="miter"/>
              <v:path gradientshapeok="t" o:connecttype="rect"/>
            </v:shapetype>
            <v:shape id="FileName" o:spid="_x0000_s1031" type="#_x0000_t202" style="position:absolute;margin-left:-28.35pt;margin-top:0;width:345.85pt;height:42.25pt;z-index:251659264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594E03" w14:paraId="0FBFD8E6" w14:textId="77777777" w:rsidTr="00134F89">
                      <w:trPr>
                        <w:trHeight w:val="482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47FEA9AB" w14:textId="659E5494" w:rsidR="00DF6487" w:rsidRPr="00414021" w:rsidRDefault="00E40F60" w:rsidP="00414021">
                          <w:pPr>
                            <w:pStyle w:val="Template-FilePath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45471F">
                            <w:t>C:\Users\Muzila\Desktop\Projekty\OHB II\09-Final tender documents\02 CZ\Část II_Ustanovení smlouvy\Část II.c Smluvní pokuty za nedodržení hodnot.docx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4DF09684" w14:textId="77777777" w:rsidR="00DF6487" w:rsidRPr="00414021" w:rsidRDefault="00DF6487" w:rsidP="00025683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62A187" w14:textId="77777777" w:rsidR="00DF6487" w:rsidRDefault="00E40F60" w:rsidP="00025683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CBE2283" wp14:editId="753EC624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1476000" cy="687600"/>
              <wp:effectExtent l="0" t="0" r="10160" b="0"/>
              <wp:wrapNone/>
              <wp:docPr id="9" name="Pagen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00" cy="687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B2A626B" w14:textId="1BA1F611" w:rsidR="00DF6487" w:rsidRPr="008311DE" w:rsidRDefault="00E40F60" w:rsidP="008637B5">
                          <w:pPr>
                            <w:pStyle w:val="Zpat"/>
                            <w:jc w:val="right"/>
                            <w:rPr>
                              <w:rFonts w:ascii="Segoe UI" w:hAnsi="Segoe UI" w:cs="Segoe UI"/>
                              <w:sz w:val="18"/>
                            </w:rPr>
                          </w:pPr>
                          <w:r w:rsidRPr="008311DE">
                            <w:rPr>
                              <w:rFonts w:ascii="Segoe UI" w:hAnsi="Segoe UI" w:cs="Segoe UI"/>
                              <w:sz w:val="18"/>
                            </w:rPr>
                            <w:fldChar w:fldCharType="begin"/>
                          </w:r>
                          <w:r w:rsidRPr="008311DE">
                            <w:rPr>
                              <w:rFonts w:ascii="Segoe UI" w:hAnsi="Segoe UI" w:cs="Segoe UI"/>
                              <w:sz w:val="18"/>
                            </w:rPr>
                            <w:instrText xml:space="preserve"> PAGE  </w:instrText>
                          </w:r>
                          <w:r w:rsidRPr="008311DE">
                            <w:rPr>
                              <w:rFonts w:ascii="Segoe UI" w:hAnsi="Segoe UI" w:cs="Segoe UI"/>
                              <w:sz w:val="18"/>
                            </w:rPr>
                            <w:fldChar w:fldCharType="separate"/>
                          </w:r>
                          <w:r w:rsidRPr="008311DE">
                            <w:rPr>
                              <w:rFonts w:ascii="Segoe UI" w:hAnsi="Segoe UI" w:cs="Segoe UI"/>
                              <w:sz w:val="18"/>
                            </w:rPr>
                            <w:t>1</w:t>
                          </w:r>
                          <w:r w:rsidRPr="008311DE">
                            <w:rPr>
                              <w:rFonts w:ascii="Segoe UI" w:hAnsi="Segoe UI" w:cs="Segoe UI"/>
                              <w:sz w:val="18"/>
                            </w:rPr>
                            <w:fldChar w:fldCharType="end"/>
                          </w:r>
                          <w:r w:rsidRPr="008311DE">
                            <w:rPr>
                              <w:rFonts w:ascii="Segoe UI" w:hAnsi="Segoe UI" w:cs="Segoe UI"/>
                              <w:sz w:val="18"/>
                            </w:rPr>
                            <w:t>/</w:t>
                          </w:r>
                          <w:r w:rsidRPr="008311DE">
                            <w:rPr>
                              <w:rFonts w:ascii="Segoe UI" w:hAnsi="Segoe UI" w:cs="Segoe UI"/>
                              <w:sz w:val="18"/>
                            </w:rPr>
                            <w:fldChar w:fldCharType="begin"/>
                          </w:r>
                          <w:r w:rsidRPr="008311DE">
                            <w:rPr>
                              <w:rFonts w:ascii="Segoe UI" w:hAnsi="Segoe UI" w:cs="Segoe UI"/>
                              <w:sz w:val="18"/>
                            </w:rPr>
                            <w:instrText xml:space="preserve">= </w:instrText>
                          </w:r>
                          <w:r w:rsidR="008311DE" w:rsidRPr="008311DE">
                            <w:rPr>
                              <w:rFonts w:ascii="Segoe UI" w:hAnsi="Segoe UI" w:cs="Segoe UI"/>
                              <w:sz w:val="18"/>
                            </w:rPr>
                            <w:fldChar w:fldCharType="begin"/>
                          </w:r>
                          <w:r w:rsidR="008311DE" w:rsidRPr="008311DE">
                            <w:rPr>
                              <w:rFonts w:ascii="Segoe UI" w:hAnsi="Segoe UI" w:cs="Segoe UI"/>
                              <w:sz w:val="18"/>
                            </w:rPr>
                            <w:instrText xml:space="preserve"> NUMPAGES </w:instrText>
                          </w:r>
                          <w:r w:rsidR="008311DE" w:rsidRPr="008311DE">
                            <w:rPr>
                              <w:rFonts w:ascii="Segoe UI" w:hAnsi="Segoe UI" w:cs="Segoe UI"/>
                              <w:sz w:val="18"/>
                            </w:rPr>
                            <w:fldChar w:fldCharType="separate"/>
                          </w:r>
                          <w:ins w:id="47" w:author="Pavel Slezák [2]" w:date="2025-03-14T20:59:00Z" w16du:dateUtc="2025-03-14T19:59:00Z">
                            <w:r w:rsidR="005F4374">
                              <w:rPr>
                                <w:rFonts w:ascii="Segoe UI" w:hAnsi="Segoe UI" w:cs="Segoe UI"/>
                                <w:noProof/>
                                <w:sz w:val="18"/>
                              </w:rPr>
                              <w:instrText>8</w:instrText>
                            </w:r>
                          </w:ins>
                          <w:ins w:id="48" w:author="Radko Majerčík" w:date="2025-03-11T11:02:00Z" w16du:dateUtc="2025-03-11T10:02:00Z">
                            <w:del w:id="49" w:author="Pavel Slezák [2]" w:date="2025-03-11T22:45:00Z" w16du:dateUtc="2025-03-11T21:45:00Z">
                              <w:r w:rsidR="00A51C9B" w:rsidDel="00284D24">
                                <w:rPr>
                                  <w:rFonts w:ascii="Segoe UI" w:hAnsi="Segoe UI" w:cs="Segoe UI"/>
                                  <w:noProof/>
                                  <w:sz w:val="18"/>
                                </w:rPr>
                                <w:delInstrText>8</w:delInstrText>
                              </w:r>
                            </w:del>
                          </w:ins>
                          <w:ins w:id="50" w:author="Pavel Slezák" w:date="2025-03-07T08:55:00Z" w16du:dateUtc="2025-03-07T07:55:00Z">
                            <w:del w:id="51" w:author="Pavel Slezák [2]" w:date="2025-03-11T22:45:00Z" w16du:dateUtc="2025-03-11T21:45:00Z">
                              <w:r w:rsidR="009F42E2" w:rsidDel="00284D24">
                                <w:rPr>
                                  <w:rFonts w:ascii="Segoe UI" w:hAnsi="Segoe UI" w:cs="Segoe UI"/>
                                  <w:noProof/>
                                  <w:sz w:val="18"/>
                                </w:rPr>
                                <w:delInstrText>8</w:delInstrText>
                              </w:r>
                            </w:del>
                          </w:ins>
                          <w:del w:id="52" w:author="Pavel Slezák [2]" w:date="2025-03-11T22:45:00Z" w16du:dateUtc="2025-03-11T21:45:00Z">
                            <w:r w:rsidR="00B65DA7" w:rsidDel="00284D24">
                              <w:rPr>
                                <w:rFonts w:ascii="Segoe UI" w:hAnsi="Segoe UI" w:cs="Segoe UI"/>
                                <w:noProof/>
                                <w:sz w:val="18"/>
                              </w:rPr>
                              <w:delInstrText>8</w:delInstrText>
                            </w:r>
                          </w:del>
                          <w:r w:rsidR="008311DE" w:rsidRPr="008311DE">
                            <w:rPr>
                              <w:rFonts w:ascii="Segoe UI" w:hAnsi="Segoe UI" w:cs="Segoe UI"/>
                              <w:noProof/>
                              <w:sz w:val="18"/>
                            </w:rPr>
                            <w:fldChar w:fldCharType="end"/>
                          </w:r>
                          <w:r w:rsidRPr="008311DE">
                            <w:rPr>
                              <w:rFonts w:ascii="Segoe UI" w:hAnsi="Segoe UI" w:cs="Segoe UI"/>
                              <w:sz w:val="18"/>
                            </w:rPr>
                            <w:instrText xml:space="preserve"> -2</w:instrText>
                          </w:r>
                          <w:r w:rsidRPr="008311DE">
                            <w:rPr>
                              <w:rFonts w:ascii="Segoe UI" w:hAnsi="Segoe UI" w:cs="Segoe UI"/>
                              <w:sz w:val="18"/>
                            </w:rPr>
                            <w:fldChar w:fldCharType="separate"/>
                          </w:r>
                          <w:ins w:id="53" w:author="Pavel Slezák [2]" w:date="2025-03-14T20:59:00Z" w16du:dateUtc="2025-03-14T19:59:00Z">
                            <w:r w:rsidR="005F4374">
                              <w:rPr>
                                <w:rFonts w:ascii="Segoe UI" w:hAnsi="Segoe UI" w:cs="Segoe UI"/>
                                <w:noProof/>
                                <w:sz w:val="18"/>
                              </w:rPr>
                              <w:t>6</w:t>
                            </w:r>
                          </w:ins>
                          <w:ins w:id="54" w:author="Radko Majerčík" w:date="2025-03-11T11:02:00Z" w16du:dateUtc="2025-03-11T10:02:00Z">
                            <w:del w:id="55" w:author="Pavel Slezák [2]" w:date="2025-03-11T22:45:00Z" w16du:dateUtc="2025-03-11T21:45:00Z">
                              <w:r w:rsidR="00A51C9B" w:rsidDel="00284D24">
                                <w:rPr>
                                  <w:rFonts w:ascii="Segoe UI" w:hAnsi="Segoe UI" w:cs="Segoe UI"/>
                                  <w:noProof/>
                                  <w:sz w:val="18"/>
                                </w:rPr>
                                <w:delText>6</w:delText>
                              </w:r>
                            </w:del>
                          </w:ins>
                          <w:ins w:id="56" w:author="Pavel Slezák" w:date="2025-03-07T08:55:00Z" w16du:dateUtc="2025-03-07T07:55:00Z">
                            <w:del w:id="57" w:author="Pavel Slezák [2]" w:date="2025-03-11T22:45:00Z" w16du:dateUtc="2025-03-11T21:45:00Z">
                              <w:r w:rsidR="009F42E2" w:rsidDel="00284D24">
                                <w:rPr>
                                  <w:rFonts w:ascii="Segoe UI" w:hAnsi="Segoe UI" w:cs="Segoe UI"/>
                                  <w:noProof/>
                                  <w:sz w:val="18"/>
                                </w:rPr>
                                <w:delText>6</w:delText>
                              </w:r>
                            </w:del>
                          </w:ins>
                          <w:del w:id="58" w:author="Pavel Slezák [2]" w:date="2025-03-11T22:45:00Z" w16du:dateUtc="2025-03-11T21:45:00Z">
                            <w:r w:rsidR="00B65DA7" w:rsidDel="00284D24">
                              <w:rPr>
                                <w:rFonts w:ascii="Segoe UI" w:hAnsi="Segoe UI" w:cs="Segoe UI"/>
                                <w:noProof/>
                                <w:sz w:val="18"/>
                              </w:rPr>
                              <w:delText>6</w:delText>
                            </w:r>
                          </w:del>
                          <w:r w:rsidRPr="008311DE">
                            <w:rPr>
                              <w:rFonts w:ascii="Segoe UI" w:hAnsi="Segoe UI" w:cs="Segoe UI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BE2283" id="_x0000_t202" coordsize="21600,21600" o:spt="202" path="m,l,21600r21600,l21600,xe">
              <v:stroke joinstyle="miter"/>
              <v:path gradientshapeok="t" o:connecttype="rect"/>
            </v:shapetype>
            <v:shape id="Pageno" o:spid="_x0000_s1032" type="#_x0000_t202" style="position:absolute;margin-left:65pt;margin-top:0;width:116.2pt;height:54.15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" filled="f" fillcolor="white [3201]" stroked="f" strokeweight=".5pt">
              <v:textbox inset="0,0,0,0">
                <w:txbxContent>
                  <w:p w14:paraId="0B2A626B" w14:textId="1BA1F611" w:rsidR="00DF6487" w:rsidRPr="008311DE" w:rsidRDefault="00E40F60" w:rsidP="008637B5">
                    <w:pPr>
                      <w:pStyle w:val="Zpat"/>
                      <w:jc w:val="right"/>
                      <w:rPr>
                        <w:rFonts w:ascii="Segoe UI" w:hAnsi="Segoe UI" w:cs="Segoe UI"/>
                        <w:sz w:val="18"/>
                      </w:rPr>
                    </w:pPr>
                    <w:r w:rsidRPr="008311DE">
                      <w:rPr>
                        <w:rFonts w:ascii="Segoe UI" w:hAnsi="Segoe UI" w:cs="Segoe UI"/>
                        <w:sz w:val="18"/>
                      </w:rPr>
                      <w:fldChar w:fldCharType="begin"/>
                    </w:r>
                    <w:r w:rsidRPr="008311DE">
                      <w:rPr>
                        <w:rFonts w:ascii="Segoe UI" w:hAnsi="Segoe UI" w:cs="Segoe UI"/>
                        <w:sz w:val="18"/>
                      </w:rPr>
                      <w:instrText xml:space="preserve"> PAGE  </w:instrText>
                    </w:r>
                    <w:r w:rsidRPr="008311DE">
                      <w:rPr>
                        <w:rFonts w:ascii="Segoe UI" w:hAnsi="Segoe UI" w:cs="Segoe UI"/>
                        <w:sz w:val="18"/>
                      </w:rPr>
                      <w:fldChar w:fldCharType="separate"/>
                    </w:r>
                    <w:r w:rsidRPr="008311DE">
                      <w:rPr>
                        <w:rFonts w:ascii="Segoe UI" w:hAnsi="Segoe UI" w:cs="Segoe UI"/>
                        <w:sz w:val="18"/>
                      </w:rPr>
                      <w:t>1</w:t>
                    </w:r>
                    <w:r w:rsidRPr="008311DE">
                      <w:rPr>
                        <w:rFonts w:ascii="Segoe UI" w:hAnsi="Segoe UI" w:cs="Segoe UI"/>
                        <w:sz w:val="18"/>
                      </w:rPr>
                      <w:fldChar w:fldCharType="end"/>
                    </w:r>
                    <w:r w:rsidRPr="008311DE">
                      <w:rPr>
                        <w:rFonts w:ascii="Segoe UI" w:hAnsi="Segoe UI" w:cs="Segoe UI"/>
                        <w:sz w:val="18"/>
                      </w:rPr>
                      <w:t>/</w:t>
                    </w:r>
                    <w:r w:rsidRPr="008311DE">
                      <w:rPr>
                        <w:rFonts w:ascii="Segoe UI" w:hAnsi="Segoe UI" w:cs="Segoe UI"/>
                        <w:sz w:val="18"/>
                      </w:rPr>
                      <w:fldChar w:fldCharType="begin"/>
                    </w:r>
                    <w:r w:rsidRPr="008311DE">
                      <w:rPr>
                        <w:rFonts w:ascii="Segoe UI" w:hAnsi="Segoe UI" w:cs="Segoe UI"/>
                        <w:sz w:val="18"/>
                      </w:rPr>
                      <w:instrText xml:space="preserve">= </w:instrText>
                    </w:r>
                    <w:r w:rsidR="008311DE" w:rsidRPr="008311DE">
                      <w:rPr>
                        <w:rFonts w:ascii="Segoe UI" w:hAnsi="Segoe UI" w:cs="Segoe UI"/>
                        <w:sz w:val="18"/>
                      </w:rPr>
                      <w:fldChar w:fldCharType="begin"/>
                    </w:r>
                    <w:r w:rsidR="008311DE" w:rsidRPr="008311DE">
                      <w:rPr>
                        <w:rFonts w:ascii="Segoe UI" w:hAnsi="Segoe UI" w:cs="Segoe UI"/>
                        <w:sz w:val="18"/>
                      </w:rPr>
                      <w:instrText xml:space="preserve"> NUMPAGES </w:instrText>
                    </w:r>
                    <w:r w:rsidR="008311DE" w:rsidRPr="008311DE">
                      <w:rPr>
                        <w:rFonts w:ascii="Segoe UI" w:hAnsi="Segoe UI" w:cs="Segoe UI"/>
                        <w:sz w:val="18"/>
                      </w:rPr>
                      <w:fldChar w:fldCharType="separate"/>
                    </w:r>
                    <w:ins w:id="59" w:author="Pavel Slezák [2]" w:date="2025-03-14T20:59:00Z" w16du:dateUtc="2025-03-14T19:59:00Z">
                      <w:r w:rsidR="005F4374">
                        <w:rPr>
                          <w:rFonts w:ascii="Segoe UI" w:hAnsi="Segoe UI" w:cs="Segoe UI"/>
                          <w:noProof/>
                          <w:sz w:val="18"/>
                        </w:rPr>
                        <w:instrText>8</w:instrText>
                      </w:r>
                    </w:ins>
                    <w:ins w:id="60" w:author="Radko Majerčík" w:date="2025-03-11T11:02:00Z" w16du:dateUtc="2025-03-11T10:02:00Z">
                      <w:del w:id="61" w:author="Pavel Slezák [2]" w:date="2025-03-11T22:45:00Z" w16du:dateUtc="2025-03-11T21:45:00Z">
                        <w:r w:rsidR="00A51C9B" w:rsidDel="00284D24">
                          <w:rPr>
                            <w:rFonts w:ascii="Segoe UI" w:hAnsi="Segoe UI" w:cs="Segoe UI"/>
                            <w:noProof/>
                            <w:sz w:val="18"/>
                          </w:rPr>
                          <w:delInstrText>8</w:delInstrText>
                        </w:r>
                      </w:del>
                    </w:ins>
                    <w:ins w:id="62" w:author="Pavel Slezák" w:date="2025-03-07T08:55:00Z" w16du:dateUtc="2025-03-07T07:55:00Z">
                      <w:del w:id="63" w:author="Pavel Slezák [2]" w:date="2025-03-11T22:45:00Z" w16du:dateUtc="2025-03-11T21:45:00Z">
                        <w:r w:rsidR="009F42E2" w:rsidDel="00284D24">
                          <w:rPr>
                            <w:rFonts w:ascii="Segoe UI" w:hAnsi="Segoe UI" w:cs="Segoe UI"/>
                            <w:noProof/>
                            <w:sz w:val="18"/>
                          </w:rPr>
                          <w:delInstrText>8</w:delInstrText>
                        </w:r>
                      </w:del>
                    </w:ins>
                    <w:del w:id="64" w:author="Pavel Slezák [2]" w:date="2025-03-11T22:45:00Z" w16du:dateUtc="2025-03-11T21:45:00Z">
                      <w:r w:rsidR="00B65DA7" w:rsidDel="00284D24">
                        <w:rPr>
                          <w:rFonts w:ascii="Segoe UI" w:hAnsi="Segoe UI" w:cs="Segoe UI"/>
                          <w:noProof/>
                          <w:sz w:val="18"/>
                        </w:rPr>
                        <w:delInstrText>8</w:delInstrText>
                      </w:r>
                    </w:del>
                    <w:r w:rsidR="008311DE" w:rsidRPr="008311DE">
                      <w:rPr>
                        <w:rFonts w:ascii="Segoe UI" w:hAnsi="Segoe UI" w:cs="Segoe UI"/>
                        <w:noProof/>
                        <w:sz w:val="18"/>
                      </w:rPr>
                      <w:fldChar w:fldCharType="end"/>
                    </w:r>
                    <w:r w:rsidRPr="008311DE">
                      <w:rPr>
                        <w:rFonts w:ascii="Segoe UI" w:hAnsi="Segoe UI" w:cs="Segoe UI"/>
                        <w:sz w:val="18"/>
                      </w:rPr>
                      <w:instrText xml:space="preserve"> -2</w:instrText>
                    </w:r>
                    <w:r w:rsidRPr="008311DE">
                      <w:rPr>
                        <w:rFonts w:ascii="Segoe UI" w:hAnsi="Segoe UI" w:cs="Segoe UI"/>
                        <w:sz w:val="18"/>
                      </w:rPr>
                      <w:fldChar w:fldCharType="separate"/>
                    </w:r>
                    <w:ins w:id="65" w:author="Pavel Slezák [2]" w:date="2025-03-14T20:59:00Z" w16du:dateUtc="2025-03-14T19:59:00Z">
                      <w:r w:rsidR="005F4374">
                        <w:rPr>
                          <w:rFonts w:ascii="Segoe UI" w:hAnsi="Segoe UI" w:cs="Segoe UI"/>
                          <w:noProof/>
                          <w:sz w:val="18"/>
                        </w:rPr>
                        <w:t>6</w:t>
                      </w:r>
                    </w:ins>
                    <w:ins w:id="66" w:author="Radko Majerčík" w:date="2025-03-11T11:02:00Z" w16du:dateUtc="2025-03-11T10:02:00Z">
                      <w:del w:id="67" w:author="Pavel Slezák [2]" w:date="2025-03-11T22:45:00Z" w16du:dateUtc="2025-03-11T21:45:00Z">
                        <w:r w:rsidR="00A51C9B" w:rsidDel="00284D24">
                          <w:rPr>
                            <w:rFonts w:ascii="Segoe UI" w:hAnsi="Segoe UI" w:cs="Segoe UI"/>
                            <w:noProof/>
                            <w:sz w:val="18"/>
                          </w:rPr>
                          <w:delText>6</w:delText>
                        </w:r>
                      </w:del>
                    </w:ins>
                    <w:ins w:id="68" w:author="Pavel Slezák" w:date="2025-03-07T08:55:00Z" w16du:dateUtc="2025-03-07T07:55:00Z">
                      <w:del w:id="69" w:author="Pavel Slezák [2]" w:date="2025-03-11T22:45:00Z" w16du:dateUtc="2025-03-11T21:45:00Z">
                        <w:r w:rsidR="009F42E2" w:rsidDel="00284D24">
                          <w:rPr>
                            <w:rFonts w:ascii="Segoe UI" w:hAnsi="Segoe UI" w:cs="Segoe UI"/>
                            <w:noProof/>
                            <w:sz w:val="18"/>
                          </w:rPr>
                          <w:delText>6</w:delText>
                        </w:r>
                      </w:del>
                    </w:ins>
                    <w:del w:id="70" w:author="Pavel Slezák [2]" w:date="2025-03-11T22:45:00Z" w16du:dateUtc="2025-03-11T21:45:00Z">
                      <w:r w:rsidR="00B65DA7" w:rsidDel="00284D24">
                        <w:rPr>
                          <w:rFonts w:ascii="Segoe UI" w:hAnsi="Segoe UI" w:cs="Segoe UI"/>
                          <w:noProof/>
                          <w:sz w:val="18"/>
                        </w:rPr>
                        <w:delText>6</w:delText>
                      </w:r>
                    </w:del>
                    <w:r w:rsidRPr="008311DE">
                      <w:rPr>
                        <w:rFonts w:ascii="Segoe UI" w:hAnsi="Segoe UI" w:cs="Segoe UI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1" layoutInCell="1" allowOverlap="1" wp14:anchorId="04444905" wp14:editId="4AB1F4B2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11" name="FileNam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594E03" w14:paraId="59971E09" w14:textId="77777777" w:rsidTr="00134F89">
                            <w:trPr>
                              <w:trHeight w:val="482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6575219B" w14:textId="78869F6F" w:rsidR="00DF6487" w:rsidRPr="00414021" w:rsidRDefault="00E40F60" w:rsidP="00414021">
                                <w:pPr>
                                  <w:pStyle w:val="Template-FilePath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45471F">
                                  <w:t>C:\Users\Muzila\Desktop\Projekty\OHB II\09-Final tender documents\02 CZ\Část II_Ustanovení smlouvy\Část II.c Smluvní pokuty za nedodržení hodnot.docx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15681A3C" w14:textId="77777777" w:rsidR="00DF6487" w:rsidRPr="00414021" w:rsidRDefault="00DF6487" w:rsidP="00025683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4444905" id="_x0000_s1033" type="#_x0000_t202" style="position:absolute;margin-left:-28.35pt;margin-top:0;width:345.85pt;height:42.25pt;z-index:251664384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594E03" w14:paraId="59971E09" w14:textId="77777777" w:rsidTr="00134F89">
                      <w:trPr>
                        <w:trHeight w:val="482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6575219B" w14:textId="78869F6F" w:rsidR="00DF6487" w:rsidRPr="00414021" w:rsidRDefault="00E40F60" w:rsidP="00414021">
                          <w:pPr>
                            <w:pStyle w:val="Template-FilePath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45471F">
                            <w:t>C:\Users\Muzila\Desktop\Projekty\OHB II\09-Final tender documents\02 CZ\Část II_Ustanovení smlouvy\Část II.c Smluvní pokuty za nedodržení hodnot.docx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15681A3C" w14:textId="77777777" w:rsidR="00DF6487" w:rsidRPr="00414021" w:rsidRDefault="00DF6487" w:rsidP="00025683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594E03" w:rsidRPr="008311DE" w14:paraId="5C5F0077" w14:textId="77777777" w:rsidTr="00762EA2">
      <w:trPr>
        <w:trHeight w:val="284"/>
      </w:trPr>
      <w:tc>
        <w:tcPr>
          <w:tcW w:w="6824" w:type="dxa"/>
          <w:shd w:val="clear" w:color="auto" w:fill="auto"/>
          <w:vAlign w:val="bottom"/>
        </w:tcPr>
        <w:bookmarkStart w:id="71" w:name="_Hlk68197047"/>
        <w:p w14:paraId="01DB7D35" w14:textId="01DFD1C1" w:rsidR="00DF6487" w:rsidRPr="008311DE" w:rsidRDefault="005F4374" w:rsidP="00762EA2">
          <w:pPr>
            <w:pStyle w:val="Template-DocId"/>
            <w:rPr>
              <w:rFonts w:ascii="Segoe UI" w:hAnsi="Segoe UI" w:cs="Segoe UI"/>
              <w:sz w:val="18"/>
            </w:rPr>
          </w:pPr>
          <w:sdt>
            <w:sdtPr>
              <w:rPr>
                <w:rFonts w:ascii="Segoe UI" w:hAnsi="Segoe UI" w:cs="Segoe UI"/>
                <w:bCs/>
                <w:sz w:val="18"/>
              </w:rPr>
              <w:alias w:val="Kategorie"/>
              <w:tag w:val=""/>
              <w:id w:val="148263413"/>
              <w:placeholder>
                <w:docPart w:val="87BCBBD47BE44AF4BF4A4CEACE03F84B"/>
              </w:placeholder>
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<w:text/>
            </w:sdtPr>
            <w:sdtEndPr/>
            <w:sdtContent>
              <w:r w:rsidR="003653F1" w:rsidRPr="008311DE">
                <w:rPr>
                  <w:rFonts w:ascii="Segoe UI" w:hAnsi="Segoe UI" w:cs="Segoe UI"/>
                  <w:bCs/>
                  <w:sz w:val="18"/>
                </w:rPr>
                <w:t>Zadávací dokumentace – Část II – Ustanovení smlouvy</w:t>
              </w:r>
            </w:sdtContent>
          </w:sdt>
          <w:bookmarkEnd w:id="71"/>
        </w:p>
      </w:tc>
    </w:tr>
  </w:tbl>
  <w:p w14:paraId="43A1C780" w14:textId="77777777" w:rsidR="00DF6487" w:rsidRPr="00EB3223" w:rsidRDefault="00DF6487">
    <w:pPr>
      <w:pStyle w:val="Zpat"/>
      <w:rPr>
        <w:lang w:val="sv-S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6F0B93" w14:textId="77777777" w:rsidR="008D78AD" w:rsidRDefault="008D78AD" w:rsidP="003653F1">
      <w:pPr>
        <w:spacing w:line="240" w:lineRule="auto"/>
      </w:pPr>
      <w:r>
        <w:separator/>
      </w:r>
    </w:p>
  </w:footnote>
  <w:footnote w:type="continuationSeparator" w:id="0">
    <w:p w14:paraId="5A0B476E" w14:textId="77777777" w:rsidR="008D78AD" w:rsidRDefault="008D78AD" w:rsidP="003653F1">
      <w:pPr>
        <w:spacing w:line="240" w:lineRule="auto"/>
      </w:pPr>
      <w:r>
        <w:continuationSeparator/>
      </w:r>
    </w:p>
  </w:footnote>
  <w:footnote w:type="continuationNotice" w:id="1">
    <w:p w14:paraId="3774B57D" w14:textId="77777777" w:rsidR="008D78AD" w:rsidRDefault="008D78AD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E2438" w14:textId="0ACD9721" w:rsidR="00DF6487" w:rsidRDefault="00E40F60" w:rsidP="008D2FBD">
    <w:pPr>
      <w:pStyle w:val="Zhlav"/>
      <w:jc w:val="right"/>
    </w:pPr>
    <w:r>
      <w:t>Ramboll -</w:t>
    </w:r>
    <w:sdt>
      <w:sdtPr>
        <w:alias w:val="Název"/>
        <w:tag w:val=""/>
        <w:id w:val="-176966895"/>
        <w:placeholder>
          <w:docPart w:val="0634F1FCFDEC499094B9B4F9381A4D45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7774B9">
          <w:t>ČÁST II.c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54C28" w14:textId="77777777" w:rsidR="00DF6487" w:rsidRDefault="00DF648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03CCA0" w14:textId="73FAEFE5" w:rsidR="00DF6487" w:rsidRDefault="002A306B" w:rsidP="00E80E90">
    <w:pPr>
      <w:pStyle w:val="Zhlav"/>
      <w:ind w:left="0"/>
      <w:jc w:val="center"/>
    </w:pPr>
    <w:bookmarkStart w:id="40" w:name="_Hlk491951557"/>
    <w:bookmarkStart w:id="41" w:name="_Hlk491951558"/>
    <w:bookmarkStart w:id="42" w:name="_Hlk491951559"/>
    <w:r>
      <w:drawing>
        <wp:anchor distT="0" distB="0" distL="114300" distR="114300" simplePos="0" relativeHeight="251670528" behindDoc="0" locked="0" layoutInCell="1" allowOverlap="1" wp14:anchorId="1031F5CB" wp14:editId="7BCFAA6E">
          <wp:simplePos x="0" y="0"/>
          <wp:positionH relativeFrom="column">
            <wp:posOffset>-306070</wp:posOffset>
          </wp:positionH>
          <wp:positionV relativeFrom="paragraph">
            <wp:posOffset>111760</wp:posOffset>
          </wp:positionV>
          <wp:extent cx="748800" cy="262800"/>
          <wp:effectExtent l="0" t="0" r="0" b="4445"/>
          <wp:wrapNone/>
          <wp:docPr id="18283937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FCDD7C2" w14:textId="7A59B901" w:rsidR="00DF6487" w:rsidRPr="00F23C29" w:rsidRDefault="005F4374" w:rsidP="00E80E90">
    <w:pPr>
      <w:pStyle w:val="Zhlav"/>
      <w:ind w:left="0"/>
      <w:jc w:val="center"/>
    </w:pPr>
    <w:sdt>
      <w:sdtPr>
        <w:alias w:val="Název"/>
        <w:tag w:val=""/>
        <w:id w:val="940806211"/>
        <w:placeholder>
          <w:docPart w:val="FB7E2BB412D4403F9F85AE1219CE1BDD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7774B9">
          <w:t>ČÁST II.c</w:t>
        </w:r>
      </w:sdtContent>
    </w:sdt>
    <w:r w:rsidR="00E40F60">
      <w:t xml:space="preserve"> </w:t>
    </w:r>
    <w:r w:rsidR="00E40F60">
      <w:br/>
    </w:r>
    <w:sdt>
      <w:sdtPr>
        <w:alias w:val="Předmět:"/>
        <w:tag w:val="{&quot;SkabelonDesign&quot;:{&quot;type&quot;:&quot;text&quot;,&quot;binding&quot;:&quot;Doc.Prop.Ram_Document_Title2&quot;,&quot;ignoreBlank&quot;:true}}"/>
        <w:id w:val="-1200168476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C25552">
          <w:t>Smluvní pokuty za nedodržení hodnot</w:t>
        </w:r>
      </w:sdtContent>
    </w:sdt>
  </w:p>
  <w:p w14:paraId="46DB322D" w14:textId="77777777" w:rsidR="00DF6487" w:rsidRDefault="00E40F60" w:rsidP="00E80E90">
    <w:pPr>
      <w:pStyle w:val="Zhlav"/>
    </w:pPr>
    <w:r>
      <w:t xml:space="preserve"> </w:t>
    </w:r>
    <w:bookmarkEnd w:id="40"/>
    <w:bookmarkEnd w:id="41"/>
    <w:bookmarkEnd w:id="42"/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46619" w14:textId="77777777" w:rsidR="00DF6487" w:rsidRDefault="00DF6487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012A6A" w14:textId="77777777" w:rsidR="00DF6487" w:rsidRDefault="00DF6487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C0D7A5" w14:textId="659FA1B0" w:rsidR="00DF6487" w:rsidRDefault="00E40F60" w:rsidP="00185CE5">
    <w:pPr>
      <w:pStyle w:val="Zhlav"/>
      <w:tabs>
        <w:tab w:val="left" w:pos="3462"/>
        <w:tab w:val="center" w:pos="4480"/>
      </w:tabs>
      <w:ind w:left="0"/>
    </w:pPr>
    <w:bookmarkStart w:id="45" w:name="_Hlk39590182"/>
    <w:bookmarkStart w:id="46" w:name="_Hlk39590183"/>
    <w:r>
      <w:tab/>
    </w:r>
    <w:r>
      <w:tab/>
    </w:r>
    <w:r w:rsidR="001F65A2">
      <w:drawing>
        <wp:anchor distT="0" distB="0" distL="114300" distR="114300" simplePos="0" relativeHeight="251672576" behindDoc="0" locked="0" layoutInCell="1" allowOverlap="1" wp14:anchorId="0190E491" wp14:editId="4DD3CDC6">
          <wp:simplePos x="0" y="0"/>
          <wp:positionH relativeFrom="column">
            <wp:posOffset>-306070</wp:posOffset>
          </wp:positionH>
          <wp:positionV relativeFrom="paragraph">
            <wp:posOffset>111760</wp:posOffset>
          </wp:positionV>
          <wp:extent cx="748800" cy="262800"/>
          <wp:effectExtent l="0" t="0" r="0" b="4445"/>
          <wp:wrapNone/>
          <wp:docPr id="1114666616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11DC4F5" w14:textId="37BCD99D" w:rsidR="00DF6487" w:rsidRPr="00F23C29" w:rsidRDefault="005F4374" w:rsidP="00185CE5">
    <w:pPr>
      <w:pStyle w:val="Zhlav"/>
      <w:ind w:left="0"/>
      <w:jc w:val="center"/>
    </w:pPr>
    <w:sdt>
      <w:sdtPr>
        <w:alias w:val="Název"/>
        <w:tag w:val=""/>
        <w:id w:val="1177700718"/>
        <w:placeholder>
          <w:docPart w:val="14994C65E6794F3CAEE3E73E7ED294A0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7774B9">
          <w:t>ČÁST II.c</w:t>
        </w:r>
      </w:sdtContent>
    </w:sdt>
    <w:r w:rsidR="00E40F60">
      <w:t xml:space="preserve"> </w:t>
    </w:r>
    <w:r w:rsidR="00E40F60">
      <w:br/>
    </w:r>
    <w:sdt>
      <w:sdtPr>
        <w:alias w:val="Předmět:"/>
        <w:tag w:val="{&quot;SkabelonDesign&quot;:{&quot;type&quot;:&quot;text&quot;,&quot;binding&quot;:&quot;Doc.Prop.Ram_Document_Title2&quot;,&quot;ignoreBlank&quot;:true}}"/>
        <w:id w:val="1167979567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C25552">
          <w:t>Smluvní pokuty za nedodržení hodnot</w:t>
        </w:r>
      </w:sdtContent>
    </w:sdt>
    <w:bookmarkEnd w:id="45"/>
    <w:bookmarkEnd w:id="46"/>
  </w:p>
  <w:p w14:paraId="4E19DA0C" w14:textId="77777777" w:rsidR="00DF6487" w:rsidRPr="00185CE5" w:rsidRDefault="00DF6487" w:rsidP="00185CE5">
    <w:pPr>
      <w:pStyle w:val="Zhlav"/>
      <w:ind w:left="0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929CA9" w14:textId="77777777" w:rsidR="00DF6487" w:rsidRDefault="00DF648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F41C92"/>
    <w:multiLevelType w:val="multilevel"/>
    <w:tmpl w:val="E806DFE6"/>
    <w:lvl w:ilvl="0">
      <w:start w:val="1"/>
      <w:numFmt w:val="decimal"/>
      <w:pStyle w:val="Nadpis1"/>
      <w:lvlText w:val="%1."/>
      <w:lvlJc w:val="right"/>
      <w:pPr>
        <w:ind w:left="0" w:hanging="284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right"/>
      <w:pPr>
        <w:ind w:left="0" w:hanging="284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dpis3"/>
      <w:lvlText w:val="%1.%2.%3"/>
      <w:lvlJc w:val="right"/>
      <w:pPr>
        <w:ind w:left="0" w:hanging="284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lvlText w:val="%1.%2.%3.%4"/>
      <w:lvlJc w:val="right"/>
      <w:pPr>
        <w:ind w:left="0" w:hanging="28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right"/>
      <w:pPr>
        <w:ind w:left="0" w:hanging="284"/>
      </w:pPr>
      <w:rPr>
        <w:rFonts w:hint="default"/>
      </w:rPr>
    </w:lvl>
    <w:lvl w:ilvl="5">
      <w:start w:val="1"/>
      <w:numFmt w:val="decimal"/>
      <w:lvlText w:val="%1.%2.%3.%4.%5.%6"/>
      <w:lvlJc w:val="right"/>
      <w:pPr>
        <w:ind w:left="0" w:hanging="284"/>
      </w:pPr>
      <w:rPr>
        <w:rFonts w:hint="default"/>
      </w:rPr>
    </w:lvl>
    <w:lvl w:ilvl="6">
      <w:start w:val="1"/>
      <w:numFmt w:val="decimal"/>
      <w:lvlText w:val="%1.%2.%3.%4.%5.%6.%7"/>
      <w:lvlJc w:val="right"/>
      <w:pPr>
        <w:ind w:left="0" w:hanging="284"/>
      </w:pPr>
      <w:rPr>
        <w:rFonts w:hint="default"/>
      </w:rPr>
    </w:lvl>
    <w:lvl w:ilvl="7">
      <w:start w:val="1"/>
      <w:numFmt w:val="decimal"/>
      <w:lvlText w:val="%1.%2.%3.%4.%5.%6.%7.%8"/>
      <w:lvlJc w:val="right"/>
      <w:pPr>
        <w:ind w:left="0" w:hanging="284"/>
      </w:pPr>
      <w:rPr>
        <w:rFonts w:hint="default"/>
      </w:rPr>
    </w:lvl>
    <w:lvl w:ilvl="8">
      <w:start w:val="1"/>
      <w:numFmt w:val="decimal"/>
      <w:lvlText w:val="%1.%2.%3.%4.%5.%6.%7.%8.%9"/>
      <w:lvlJc w:val="right"/>
      <w:pPr>
        <w:ind w:left="0" w:hanging="284"/>
      </w:pPr>
      <w:rPr>
        <w:rFonts w:hint="default"/>
      </w:rPr>
    </w:lvl>
  </w:abstractNum>
  <w:abstractNum w:abstractNumId="1" w15:restartNumberingAfterBreak="0">
    <w:nsid w:val="2B911382"/>
    <w:multiLevelType w:val="multilevel"/>
    <w:tmpl w:val="879E29D6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ascii="Segoe UI" w:hAnsi="Segoe UI" w:cs="Segoe UI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F870482"/>
    <w:multiLevelType w:val="multilevel"/>
    <w:tmpl w:val="2902A70C"/>
    <w:name w:val="CMS_122323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1">
      <w:start w:val="2"/>
      <w:numFmt w:val="decimal"/>
      <w:pStyle w:val="CMSANHeading1"/>
      <w:lvlText w:val="%1%2.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i w:val="0"/>
        <w:sz w:val="22"/>
      </w:rPr>
    </w:lvl>
    <w:lvl w:ilvl="2">
      <w:start w:val="1"/>
      <w:numFmt w:val="decimal"/>
      <w:pStyle w:val="CMSANHeading2"/>
      <w:lvlText w:val="%1%2.%3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3">
      <w:start w:val="1"/>
      <w:numFmt w:val="lowerLetter"/>
      <w:pStyle w:val="CMSANHeading3"/>
      <w:lvlText w:val="(%4)"/>
      <w:lvlJc w:val="left"/>
      <w:pPr>
        <w:tabs>
          <w:tab w:val="num" w:pos="1701"/>
        </w:tabs>
        <w:ind w:left="1701" w:hanging="850"/>
      </w:pPr>
      <w:rPr>
        <w:rFonts w:cs="Times New Roman"/>
      </w:rPr>
    </w:lvl>
    <w:lvl w:ilvl="4">
      <w:start w:val="1"/>
      <w:numFmt w:val="lowerRoman"/>
      <w:pStyle w:val="CMSANHeading4"/>
      <w:lvlText w:val="(%5)"/>
      <w:lvlJc w:val="left"/>
      <w:pPr>
        <w:tabs>
          <w:tab w:val="num" w:pos="2552"/>
        </w:tabs>
        <w:ind w:left="2552" w:hanging="851"/>
      </w:pPr>
      <w:rPr>
        <w:rFonts w:cs="Times New Roman"/>
      </w:rPr>
    </w:lvl>
    <w:lvl w:ilvl="5">
      <w:start w:val="1"/>
      <w:numFmt w:val="lowerRoman"/>
      <w:pStyle w:val="CMSANHeading5"/>
      <w:lvlText w:val="(%6)"/>
      <w:lvlJc w:val="left"/>
      <w:pPr>
        <w:tabs>
          <w:tab w:val="num" w:pos="3402"/>
        </w:tabs>
        <w:ind w:left="3402" w:hanging="850"/>
      </w:pPr>
      <w:rPr>
        <w:rFonts w:cs="Times New Roman"/>
      </w:rPr>
    </w:lvl>
    <w:lvl w:ilvl="6">
      <w:start w:val="27"/>
      <w:numFmt w:val="lowerLetter"/>
      <w:lvlText w:val="(%7)"/>
      <w:lvlJc w:val="left"/>
      <w:pPr>
        <w:tabs>
          <w:tab w:val="num" w:pos="4253"/>
        </w:tabs>
        <w:ind w:left="4253" w:hanging="851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</w:abstractNum>
  <w:abstractNum w:abstractNumId="3" w15:restartNumberingAfterBreak="0">
    <w:nsid w:val="707D4D4E"/>
    <w:multiLevelType w:val="multilevel"/>
    <w:tmpl w:val="058E90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28" w:hanging="1440"/>
      </w:pPr>
      <w:rPr>
        <w:rFonts w:hint="default"/>
      </w:rPr>
    </w:lvl>
  </w:abstractNum>
  <w:abstractNum w:abstractNumId="4" w15:restartNumberingAfterBreak="0">
    <w:nsid w:val="7FB354B8"/>
    <w:multiLevelType w:val="multilevel"/>
    <w:tmpl w:val="372283E4"/>
    <w:lvl w:ilvl="0">
      <w:start w:val="1"/>
      <w:numFmt w:val="bullet"/>
      <w:pStyle w:val="Seznamsodrkami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 w16cid:durableId="1712457624">
    <w:abstractNumId w:val="0"/>
  </w:num>
  <w:num w:numId="2" w16cid:durableId="1933197591">
    <w:abstractNumId w:val="4"/>
  </w:num>
  <w:num w:numId="3" w16cid:durableId="982467760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27"/>
    </w:lvlOverride>
    <w:lvlOverride w:ilvl="7">
      <w:startOverride w:val="1"/>
    </w:lvlOverride>
    <w:lvlOverride w:ilvl="8">
      <w:startOverride w:val="1"/>
    </w:lvlOverride>
  </w:num>
  <w:num w:numId="4" w16cid:durableId="1316765234">
    <w:abstractNumId w:val="3"/>
  </w:num>
  <w:num w:numId="5" w16cid:durableId="595330939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Pavel Slezák">
    <w15:presenceInfo w15:providerId="AD" w15:userId="S::pavel.slezak@sakobrno.onmicrosoft.com::6e55fea9-85e1-43e0-baee-4395d71424d3"/>
  </w15:person>
  <w15:person w15:author="Pavel Slezák [2]">
    <w15:presenceInfo w15:providerId="AD" w15:userId="S::pavel.slezak@sako.cz::6e55fea9-85e1-43e0-baee-4395d71424d3"/>
  </w15:person>
  <w15:person w15:author="Radko Majerčík">
    <w15:presenceInfo w15:providerId="AD" w15:userId="S::majercik@mt-legal.com::4891ad20-22c7-4535-b0c5-6c7a3a980b2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63A"/>
    <w:rsid w:val="00037BB7"/>
    <w:rsid w:val="000531C1"/>
    <w:rsid w:val="00060D56"/>
    <w:rsid w:val="000F25F7"/>
    <w:rsid w:val="00155B19"/>
    <w:rsid w:val="001A0FB8"/>
    <w:rsid w:val="001B42D1"/>
    <w:rsid w:val="001F65A2"/>
    <w:rsid w:val="00224D60"/>
    <w:rsid w:val="00284D24"/>
    <w:rsid w:val="002A306B"/>
    <w:rsid w:val="002A4EA9"/>
    <w:rsid w:val="00301F59"/>
    <w:rsid w:val="003653F1"/>
    <w:rsid w:val="003842A5"/>
    <w:rsid w:val="0038760E"/>
    <w:rsid w:val="003D51C2"/>
    <w:rsid w:val="003E7443"/>
    <w:rsid w:val="00411CAB"/>
    <w:rsid w:val="004303ED"/>
    <w:rsid w:val="0043363A"/>
    <w:rsid w:val="0045471F"/>
    <w:rsid w:val="005409CB"/>
    <w:rsid w:val="0055473E"/>
    <w:rsid w:val="005D3B9A"/>
    <w:rsid w:val="005F29BE"/>
    <w:rsid w:val="005F4374"/>
    <w:rsid w:val="005F69EB"/>
    <w:rsid w:val="00636D99"/>
    <w:rsid w:val="00641742"/>
    <w:rsid w:val="00643D38"/>
    <w:rsid w:val="00655EC8"/>
    <w:rsid w:val="00656124"/>
    <w:rsid w:val="00667AF6"/>
    <w:rsid w:val="006B3C0D"/>
    <w:rsid w:val="006B7B48"/>
    <w:rsid w:val="006D1F22"/>
    <w:rsid w:val="006D6ACC"/>
    <w:rsid w:val="006F105D"/>
    <w:rsid w:val="00706794"/>
    <w:rsid w:val="00771430"/>
    <w:rsid w:val="00776F01"/>
    <w:rsid w:val="007774B9"/>
    <w:rsid w:val="007868FA"/>
    <w:rsid w:val="007E0580"/>
    <w:rsid w:val="007E3252"/>
    <w:rsid w:val="008311DE"/>
    <w:rsid w:val="00842A81"/>
    <w:rsid w:val="008B75C9"/>
    <w:rsid w:val="008C71F2"/>
    <w:rsid w:val="008D32D6"/>
    <w:rsid w:val="008D78AD"/>
    <w:rsid w:val="008D7F17"/>
    <w:rsid w:val="009051E4"/>
    <w:rsid w:val="00930D2A"/>
    <w:rsid w:val="009416B5"/>
    <w:rsid w:val="00975BA5"/>
    <w:rsid w:val="009F42E2"/>
    <w:rsid w:val="00A13468"/>
    <w:rsid w:val="00A51C9B"/>
    <w:rsid w:val="00AB1DF4"/>
    <w:rsid w:val="00B65DA7"/>
    <w:rsid w:val="00C1145E"/>
    <w:rsid w:val="00C25552"/>
    <w:rsid w:val="00C739FD"/>
    <w:rsid w:val="00C97155"/>
    <w:rsid w:val="00CD25B3"/>
    <w:rsid w:val="00D62676"/>
    <w:rsid w:val="00DA2A12"/>
    <w:rsid w:val="00DB4FF8"/>
    <w:rsid w:val="00DF0496"/>
    <w:rsid w:val="00DF6487"/>
    <w:rsid w:val="00E26B0D"/>
    <w:rsid w:val="00E271FB"/>
    <w:rsid w:val="00E40F60"/>
    <w:rsid w:val="00E64816"/>
    <w:rsid w:val="00E7562F"/>
    <w:rsid w:val="00EC34F6"/>
    <w:rsid w:val="00EC5390"/>
    <w:rsid w:val="00EF38D9"/>
    <w:rsid w:val="00F05C63"/>
    <w:rsid w:val="00F509E9"/>
    <w:rsid w:val="00F924F3"/>
    <w:rsid w:val="00F92ED8"/>
    <w:rsid w:val="00FB7A51"/>
    <w:rsid w:val="00FD0B0B"/>
    <w:rsid w:val="00FD4F6B"/>
    <w:rsid w:val="657B5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BC18FA"/>
  <w15:chartTrackingRefBased/>
  <w15:docId w15:val="{05FDC4E2-B5C5-4FDC-A531-C2804F6A4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3363A"/>
    <w:pPr>
      <w:spacing w:after="0" w:line="260" w:lineRule="atLeast"/>
    </w:pPr>
    <w:rPr>
      <w:rFonts w:ascii="Verdana" w:hAnsi="Verdana"/>
      <w:sz w:val="18"/>
      <w:szCs w:val="18"/>
    </w:rPr>
  </w:style>
  <w:style w:type="paragraph" w:styleId="Nadpis1">
    <w:name w:val="heading 1"/>
    <w:basedOn w:val="Normln"/>
    <w:next w:val="Normln"/>
    <w:link w:val="Nadpis1Char"/>
    <w:qFormat/>
    <w:rsid w:val="0043363A"/>
    <w:pPr>
      <w:keepNext/>
      <w:keepLines/>
      <w:pageBreakBefore/>
      <w:numPr>
        <w:numId w:val="1"/>
      </w:numPr>
      <w:suppressAutoHyphens/>
      <w:spacing w:after="280" w:line="360" w:lineRule="atLeast"/>
      <w:contextualSpacing/>
      <w:outlineLvl w:val="0"/>
    </w:pPr>
    <w:rPr>
      <w:rFonts w:eastAsiaTheme="majorEastAsia" w:cstheme="majorBidi"/>
      <w:b/>
      <w:bCs/>
      <w:caps/>
      <w:color w:val="44546A" w:themeColor="text2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3363A"/>
    <w:pPr>
      <w:keepNext/>
      <w:keepLines/>
      <w:numPr>
        <w:ilvl w:val="1"/>
        <w:numId w:val="1"/>
      </w:numPr>
      <w:suppressAutoHyphens/>
      <w:spacing w:before="260"/>
      <w:contextualSpacing/>
      <w:outlineLvl w:val="1"/>
    </w:pPr>
    <w:rPr>
      <w:rFonts w:eastAsiaTheme="majorEastAsia" w:cstheme="majorBidi"/>
      <w:b/>
      <w:bCs/>
      <w:sz w:val="20"/>
      <w:szCs w:val="26"/>
    </w:rPr>
  </w:style>
  <w:style w:type="paragraph" w:styleId="Nadpis3">
    <w:name w:val="heading 3"/>
    <w:basedOn w:val="Normln"/>
    <w:next w:val="Normln"/>
    <w:link w:val="Nadpis3Char"/>
    <w:qFormat/>
    <w:rsid w:val="0043363A"/>
    <w:pPr>
      <w:keepNext/>
      <w:keepLines/>
      <w:numPr>
        <w:ilvl w:val="2"/>
        <w:numId w:val="1"/>
      </w:numPr>
      <w:spacing w:before="260"/>
      <w:contextualSpacing/>
      <w:outlineLvl w:val="2"/>
    </w:pPr>
    <w:rPr>
      <w:rFonts w:eastAsiaTheme="majorEastAsia" w:cstheme="majorBidi"/>
      <w:b/>
      <w:bCs/>
      <w:caps/>
    </w:rPr>
  </w:style>
  <w:style w:type="paragraph" w:styleId="Nadpis4">
    <w:name w:val="heading 4"/>
    <w:basedOn w:val="Normln"/>
    <w:next w:val="Normln"/>
    <w:link w:val="Nadpis4Char"/>
    <w:qFormat/>
    <w:rsid w:val="0043363A"/>
    <w:pPr>
      <w:keepNext/>
      <w:keepLines/>
      <w:numPr>
        <w:ilvl w:val="3"/>
        <w:numId w:val="1"/>
      </w:numPr>
      <w:spacing w:before="260"/>
      <w:contextualSpacing/>
      <w:outlineLvl w:val="3"/>
    </w:pPr>
    <w:rPr>
      <w:rFonts w:eastAsiaTheme="majorEastAsia" w:cstheme="majorBidi"/>
      <w:b/>
      <w:bCs/>
      <w:iCs/>
    </w:rPr>
  </w:style>
  <w:style w:type="paragraph" w:styleId="Nadpis5">
    <w:name w:val="heading 5"/>
    <w:basedOn w:val="Normln"/>
    <w:next w:val="Normln"/>
    <w:link w:val="Nadpis5Char"/>
    <w:qFormat/>
    <w:rsid w:val="0043363A"/>
    <w:pPr>
      <w:keepNext/>
      <w:keepLines/>
      <w:numPr>
        <w:ilvl w:val="4"/>
        <w:numId w:val="1"/>
      </w:numPr>
      <w:spacing w:before="260"/>
      <w:contextualSpacing/>
      <w:outlineLvl w:val="4"/>
    </w:pPr>
    <w:rPr>
      <w:rFonts w:eastAsiaTheme="majorEastAsia" w:cstheme="majorBidi"/>
      <w:cap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3363A"/>
    <w:rPr>
      <w:rFonts w:ascii="Verdana" w:eastAsiaTheme="majorEastAsia" w:hAnsi="Verdana" w:cstheme="majorBidi"/>
      <w:b/>
      <w:bCs/>
      <w:caps/>
      <w:color w:val="44546A" w:themeColor="text2"/>
      <w:sz w:val="28"/>
      <w:szCs w:val="28"/>
    </w:rPr>
  </w:style>
  <w:style w:type="character" w:customStyle="1" w:styleId="Nadpis2Char">
    <w:name w:val="Nadpis 2 Char"/>
    <w:basedOn w:val="Standardnpsmoodstavce"/>
    <w:link w:val="Nadpis2"/>
    <w:rsid w:val="0043363A"/>
    <w:rPr>
      <w:rFonts w:ascii="Verdana" w:eastAsiaTheme="majorEastAsia" w:hAnsi="Verdana" w:cstheme="majorBidi"/>
      <w:b/>
      <w:bCs/>
      <w:sz w:val="20"/>
      <w:szCs w:val="26"/>
    </w:rPr>
  </w:style>
  <w:style w:type="character" w:customStyle="1" w:styleId="Nadpis3Char">
    <w:name w:val="Nadpis 3 Char"/>
    <w:basedOn w:val="Standardnpsmoodstavce"/>
    <w:link w:val="Nadpis3"/>
    <w:rsid w:val="0043363A"/>
    <w:rPr>
      <w:rFonts w:ascii="Verdana" w:eastAsiaTheme="majorEastAsia" w:hAnsi="Verdana" w:cstheme="majorBidi"/>
      <w:b/>
      <w:bCs/>
      <w:caps/>
      <w:sz w:val="18"/>
      <w:szCs w:val="18"/>
    </w:rPr>
  </w:style>
  <w:style w:type="character" w:customStyle="1" w:styleId="Nadpis4Char">
    <w:name w:val="Nadpis 4 Char"/>
    <w:basedOn w:val="Standardnpsmoodstavce"/>
    <w:link w:val="Nadpis4"/>
    <w:rsid w:val="0043363A"/>
    <w:rPr>
      <w:rFonts w:ascii="Verdana" w:eastAsiaTheme="majorEastAsia" w:hAnsi="Verdana" w:cstheme="majorBidi"/>
      <w:b/>
      <w:bCs/>
      <w:iCs/>
      <w:sz w:val="18"/>
      <w:szCs w:val="18"/>
    </w:rPr>
  </w:style>
  <w:style w:type="character" w:customStyle="1" w:styleId="Nadpis5Char">
    <w:name w:val="Nadpis 5 Char"/>
    <w:basedOn w:val="Standardnpsmoodstavce"/>
    <w:link w:val="Nadpis5"/>
    <w:rsid w:val="0043363A"/>
    <w:rPr>
      <w:rFonts w:ascii="Verdana" w:eastAsiaTheme="majorEastAsia" w:hAnsi="Verdana" w:cstheme="majorBidi"/>
      <w:caps/>
      <w:sz w:val="18"/>
      <w:szCs w:val="18"/>
    </w:rPr>
  </w:style>
  <w:style w:type="paragraph" w:styleId="Zhlav">
    <w:name w:val="header"/>
    <w:basedOn w:val="Normln"/>
    <w:link w:val="ZhlavChar"/>
    <w:rsid w:val="0043363A"/>
    <w:pPr>
      <w:spacing w:line="160" w:lineRule="atLeast"/>
      <w:ind w:left="-567"/>
    </w:pPr>
    <w:rPr>
      <w:noProof/>
      <w:sz w:val="12"/>
    </w:rPr>
  </w:style>
  <w:style w:type="character" w:customStyle="1" w:styleId="ZhlavChar">
    <w:name w:val="Záhlaví Char"/>
    <w:basedOn w:val="Standardnpsmoodstavce"/>
    <w:link w:val="Zhlav"/>
    <w:rsid w:val="0043363A"/>
    <w:rPr>
      <w:rFonts w:ascii="Verdana" w:hAnsi="Verdana"/>
      <w:noProof/>
      <w:sz w:val="12"/>
      <w:szCs w:val="18"/>
    </w:rPr>
  </w:style>
  <w:style w:type="paragraph" w:styleId="Zpat">
    <w:name w:val="footer"/>
    <w:basedOn w:val="Normln"/>
    <w:link w:val="ZpatChar"/>
    <w:uiPriority w:val="99"/>
    <w:semiHidden/>
    <w:rsid w:val="0043363A"/>
    <w:pPr>
      <w:tabs>
        <w:tab w:val="center" w:pos="4819"/>
        <w:tab w:val="right" w:pos="9638"/>
      </w:tabs>
      <w:spacing w:line="200" w:lineRule="atLeast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43363A"/>
    <w:rPr>
      <w:rFonts w:ascii="Verdana" w:hAnsi="Verdana"/>
      <w:sz w:val="12"/>
      <w:szCs w:val="18"/>
    </w:rPr>
  </w:style>
  <w:style w:type="paragraph" w:styleId="Obsah1">
    <w:name w:val="toc 1"/>
    <w:basedOn w:val="Normln"/>
    <w:next w:val="Normln"/>
    <w:uiPriority w:val="39"/>
    <w:rsid w:val="0043363A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  <w:b/>
    </w:rPr>
  </w:style>
  <w:style w:type="paragraph" w:styleId="Nadpisobsahu">
    <w:name w:val="TOC Heading"/>
    <w:basedOn w:val="Normln"/>
    <w:next w:val="Normln"/>
    <w:uiPriority w:val="39"/>
    <w:semiHidden/>
    <w:rsid w:val="0043363A"/>
    <w:rPr>
      <w:b/>
      <w:caps/>
      <w:color w:val="44546A" w:themeColor="text2"/>
      <w:sz w:val="22"/>
    </w:rPr>
  </w:style>
  <w:style w:type="character" w:styleId="Zstupntext">
    <w:name w:val="Placeholder Text"/>
    <w:basedOn w:val="Standardnpsmoodstavce"/>
    <w:uiPriority w:val="99"/>
    <w:semiHidden/>
    <w:rsid w:val="0043363A"/>
    <w:rPr>
      <w:color w:val="auto"/>
      <w:lang w:val="cs-CZ"/>
    </w:rPr>
  </w:style>
  <w:style w:type="table" w:styleId="Mkatabulky">
    <w:name w:val="Table Grid"/>
    <w:aliases w:val="EY Table,CV table"/>
    <w:basedOn w:val="Normlntabulka"/>
    <w:uiPriority w:val="59"/>
    <w:rsid w:val="0043363A"/>
    <w:pPr>
      <w:spacing w:after="0" w:line="260" w:lineRule="atLeast"/>
    </w:pPr>
    <w:rPr>
      <w:rFonts w:ascii="Verdana" w:hAnsi="Verdana"/>
      <w:sz w:val="18"/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Blank">
    <w:name w:val="Blank"/>
    <w:basedOn w:val="Normlntabulka"/>
    <w:uiPriority w:val="99"/>
    <w:rsid w:val="0043363A"/>
    <w:pPr>
      <w:spacing w:after="0" w:line="240" w:lineRule="atLeast"/>
    </w:pPr>
    <w:rPr>
      <w:rFonts w:ascii="Verdana" w:hAnsi="Verdana"/>
      <w:sz w:val="18"/>
      <w:szCs w:val="18"/>
    </w:rPr>
    <w:tblPr>
      <w:tblCellMar>
        <w:left w:w="0" w:type="dxa"/>
        <w:right w:w="0" w:type="dxa"/>
      </w:tblCellMar>
    </w:tblPr>
  </w:style>
  <w:style w:type="character" w:styleId="Hypertextovodkaz">
    <w:name w:val="Hyperlink"/>
    <w:basedOn w:val="Standardnpsmoodstavce"/>
    <w:uiPriority w:val="99"/>
    <w:rsid w:val="0043363A"/>
    <w:rPr>
      <w:color w:val="0563C1" w:themeColor="hyperlink"/>
      <w:u w:val="single"/>
      <w:lang w:val="cs-CZ"/>
    </w:rPr>
  </w:style>
  <w:style w:type="paragraph" w:customStyle="1" w:styleId="DocumentInfo">
    <w:name w:val="Document Info"/>
    <w:basedOn w:val="Normln"/>
    <w:uiPriority w:val="6"/>
    <w:semiHidden/>
    <w:rsid w:val="0043363A"/>
    <w:pPr>
      <w:spacing w:line="200" w:lineRule="atLeast"/>
    </w:pPr>
    <w:rPr>
      <w:sz w:val="14"/>
    </w:rPr>
  </w:style>
  <w:style w:type="paragraph" w:customStyle="1" w:styleId="Template-FilePath">
    <w:name w:val="Template - File Path"/>
    <w:basedOn w:val="Normln"/>
    <w:uiPriority w:val="8"/>
    <w:semiHidden/>
    <w:rsid w:val="0043363A"/>
    <w:pPr>
      <w:spacing w:line="160" w:lineRule="atLeast"/>
    </w:pPr>
    <w:rPr>
      <w:noProof/>
      <w:sz w:val="10"/>
    </w:rPr>
  </w:style>
  <w:style w:type="paragraph" w:customStyle="1" w:styleId="Template-DocId">
    <w:name w:val="Template - Doc Id"/>
    <w:basedOn w:val="Normln"/>
    <w:uiPriority w:val="8"/>
    <w:semiHidden/>
    <w:rsid w:val="0043363A"/>
    <w:pPr>
      <w:spacing w:line="200" w:lineRule="atLeast"/>
    </w:pPr>
    <w:rPr>
      <w:noProof/>
      <w:sz w:val="12"/>
    </w:rPr>
  </w:style>
  <w:style w:type="paragraph" w:customStyle="1" w:styleId="DocumentInfo-Bold">
    <w:name w:val="Document Info - Bold"/>
    <w:basedOn w:val="DocumentInfo"/>
    <w:uiPriority w:val="6"/>
    <w:semiHidden/>
    <w:rsid w:val="0043363A"/>
    <w:rPr>
      <w:b/>
    </w:rPr>
  </w:style>
  <w:style w:type="paragraph" w:customStyle="1" w:styleId="Documentdataleadtext">
    <w:name w:val="Document data leadtext"/>
    <w:basedOn w:val="Normln"/>
    <w:uiPriority w:val="6"/>
    <w:semiHidden/>
    <w:rsid w:val="0043363A"/>
    <w:rPr>
      <w:rFonts w:eastAsia="Times New Roman" w:cs="Times New Roman"/>
      <w:sz w:val="14"/>
    </w:rPr>
  </w:style>
  <w:style w:type="paragraph" w:customStyle="1" w:styleId="Documentdatatext">
    <w:name w:val="Document data text"/>
    <w:basedOn w:val="Normln"/>
    <w:uiPriority w:val="6"/>
    <w:semiHidden/>
    <w:rsid w:val="0043363A"/>
    <w:rPr>
      <w:rFonts w:eastAsia="Times New Roman" w:cs="Times New Roman"/>
      <w:b/>
    </w:rPr>
  </w:style>
  <w:style w:type="paragraph" w:customStyle="1" w:styleId="FrontpageHeading1">
    <w:name w:val="Frontpage Heading 1"/>
    <w:basedOn w:val="Normln"/>
    <w:link w:val="FrontpageHeading1Char"/>
    <w:uiPriority w:val="6"/>
    <w:rsid w:val="0043363A"/>
    <w:pPr>
      <w:spacing w:line="720" w:lineRule="atLeast"/>
      <w:ind w:right="1134"/>
    </w:pPr>
    <w:rPr>
      <w:rFonts w:eastAsia="Times New Roman" w:cs="Times New Roman"/>
      <w:b/>
      <w:caps/>
      <w:color w:val="4D4D4D"/>
      <w:sz w:val="60"/>
    </w:rPr>
  </w:style>
  <w:style w:type="paragraph" w:customStyle="1" w:styleId="FrontpageHeading2">
    <w:name w:val="Frontpage Heading 2"/>
    <w:basedOn w:val="FrontpageHeading1"/>
    <w:link w:val="FrontpageHeading2Char"/>
    <w:uiPriority w:val="6"/>
    <w:rsid w:val="0043363A"/>
    <w:rPr>
      <w:color w:val="009DE0"/>
    </w:rPr>
  </w:style>
  <w:style w:type="character" w:customStyle="1" w:styleId="FrontpageHeading1Char">
    <w:name w:val="Frontpage Heading 1 Char"/>
    <w:basedOn w:val="Standardnpsmoodstavce"/>
    <w:link w:val="FrontpageHeading1"/>
    <w:uiPriority w:val="6"/>
    <w:rsid w:val="0043363A"/>
    <w:rPr>
      <w:rFonts w:ascii="Verdana" w:eastAsia="Times New Roman" w:hAnsi="Verdana" w:cs="Times New Roman"/>
      <w:b/>
      <w:caps/>
      <w:color w:val="4D4D4D"/>
      <w:sz w:val="60"/>
      <w:szCs w:val="18"/>
    </w:rPr>
  </w:style>
  <w:style w:type="character" w:customStyle="1" w:styleId="FrontpageHeading2Char">
    <w:name w:val="Frontpage Heading 2 Char"/>
    <w:basedOn w:val="FrontpageHeading1Char"/>
    <w:link w:val="FrontpageHeading2"/>
    <w:uiPriority w:val="6"/>
    <w:rsid w:val="0043363A"/>
    <w:rPr>
      <w:rFonts w:ascii="Verdana" w:eastAsia="Times New Roman" w:hAnsi="Verdana" w:cs="Times New Roman"/>
      <w:b/>
      <w:caps/>
      <w:color w:val="009DE0"/>
      <w:sz w:val="60"/>
      <w:szCs w:val="18"/>
    </w:rPr>
  </w:style>
  <w:style w:type="paragraph" w:customStyle="1" w:styleId="Template-ReftoFrontpageheading2">
    <w:name w:val="Template - Ref to Frontpage heading 2"/>
    <w:basedOn w:val="Normln"/>
    <w:link w:val="Template-ReftoFrontpageheading2Char"/>
    <w:uiPriority w:val="8"/>
    <w:semiHidden/>
    <w:rsid w:val="0043363A"/>
    <w:pPr>
      <w:tabs>
        <w:tab w:val="left" w:pos="198"/>
      </w:tabs>
      <w:spacing w:line="280" w:lineRule="atLeast"/>
    </w:pPr>
    <w:rPr>
      <w:rFonts w:eastAsia="Times New Roman" w:cs="Times New Roman"/>
      <w:b/>
      <w:caps/>
      <w:noProof/>
      <w:color w:val="009DE0"/>
      <w:sz w:val="22"/>
      <w:szCs w:val="24"/>
    </w:rPr>
  </w:style>
  <w:style w:type="character" w:customStyle="1" w:styleId="Template-ReftoFrontpageheading2Char">
    <w:name w:val="Template - Ref to Frontpage heading 2 Char"/>
    <w:basedOn w:val="Standardnpsmoodstavce"/>
    <w:link w:val="Template-ReftoFrontpageheading2"/>
    <w:uiPriority w:val="8"/>
    <w:semiHidden/>
    <w:rsid w:val="0043363A"/>
    <w:rPr>
      <w:rFonts w:ascii="Verdana" w:eastAsia="Times New Roman" w:hAnsi="Verdana" w:cs="Times New Roman"/>
      <w:b/>
      <w:caps/>
      <w:noProof/>
      <w:color w:val="009DE0"/>
      <w:szCs w:val="24"/>
    </w:rPr>
  </w:style>
  <w:style w:type="paragraph" w:customStyle="1" w:styleId="Template-Disclaimer">
    <w:name w:val="Template - Disclaimer"/>
    <w:basedOn w:val="Normln"/>
    <w:uiPriority w:val="8"/>
    <w:semiHidden/>
    <w:rsid w:val="0043363A"/>
    <w:pPr>
      <w:spacing w:line="200" w:lineRule="atLeast"/>
    </w:pPr>
    <w:rPr>
      <w:sz w:val="14"/>
    </w:rPr>
  </w:style>
  <w:style w:type="paragraph" w:styleId="Seznamsodrkami">
    <w:name w:val="List Bullet"/>
    <w:basedOn w:val="Normln"/>
    <w:uiPriority w:val="2"/>
    <w:qFormat/>
    <w:rsid w:val="003653F1"/>
    <w:pPr>
      <w:numPr>
        <w:numId w:val="2"/>
      </w:numPr>
      <w:contextualSpacing/>
    </w:pPr>
  </w:style>
  <w:style w:type="paragraph" w:customStyle="1" w:styleId="CMSANHeading2">
    <w:name w:val="CMS AN Heading 2"/>
    <w:uiPriority w:val="1"/>
    <w:qFormat/>
    <w:rsid w:val="00E26B0D"/>
    <w:pPr>
      <w:numPr>
        <w:ilvl w:val="2"/>
        <w:numId w:val="3"/>
      </w:numPr>
      <w:spacing w:before="120" w:after="120" w:line="300" w:lineRule="atLeast"/>
      <w:jc w:val="both"/>
      <w:outlineLvl w:val="2"/>
    </w:pPr>
    <w:rPr>
      <w:rFonts w:ascii="Times New Roman" w:eastAsia="Times New Roman" w:hAnsi="Times New Roman" w:cs="Segoe Script"/>
      <w:color w:val="000000"/>
      <w:lang w:val="en-GB"/>
    </w:rPr>
  </w:style>
  <w:style w:type="paragraph" w:customStyle="1" w:styleId="CMSANHeading1">
    <w:name w:val="CMS AN Heading 1"/>
    <w:next w:val="CMSANHeading2"/>
    <w:uiPriority w:val="1"/>
    <w:qFormat/>
    <w:rsid w:val="00E26B0D"/>
    <w:pPr>
      <w:keepNext/>
      <w:numPr>
        <w:ilvl w:val="1"/>
        <w:numId w:val="3"/>
      </w:numPr>
      <w:spacing w:before="240" w:after="120" w:line="300" w:lineRule="atLeast"/>
      <w:jc w:val="both"/>
      <w:outlineLvl w:val="1"/>
    </w:pPr>
    <w:rPr>
      <w:rFonts w:ascii="Times New Roman" w:eastAsia="Times New Roman" w:hAnsi="Times New Roman" w:cs="Segoe Script"/>
      <w:b/>
      <w:caps/>
      <w:color w:val="000000"/>
      <w:lang w:val="en-GB"/>
    </w:rPr>
  </w:style>
  <w:style w:type="paragraph" w:customStyle="1" w:styleId="CMSANHeading3">
    <w:name w:val="CMS AN Heading 3"/>
    <w:uiPriority w:val="1"/>
    <w:qFormat/>
    <w:rsid w:val="00E26B0D"/>
    <w:pPr>
      <w:numPr>
        <w:ilvl w:val="3"/>
        <w:numId w:val="3"/>
      </w:numPr>
      <w:spacing w:before="120" w:after="120" w:line="300" w:lineRule="atLeast"/>
      <w:jc w:val="both"/>
      <w:outlineLvl w:val="3"/>
    </w:pPr>
    <w:rPr>
      <w:rFonts w:ascii="Times New Roman" w:eastAsia="Times New Roman" w:hAnsi="Times New Roman" w:cs="Segoe Script"/>
      <w:color w:val="000000"/>
      <w:lang w:val="en-GB"/>
    </w:rPr>
  </w:style>
  <w:style w:type="paragraph" w:customStyle="1" w:styleId="CMSANHeading4">
    <w:name w:val="CMS AN Heading 4"/>
    <w:uiPriority w:val="1"/>
    <w:qFormat/>
    <w:rsid w:val="00E26B0D"/>
    <w:pPr>
      <w:numPr>
        <w:ilvl w:val="4"/>
        <w:numId w:val="3"/>
      </w:numPr>
      <w:spacing w:before="120" w:after="120" w:line="300" w:lineRule="atLeast"/>
      <w:jc w:val="both"/>
      <w:outlineLvl w:val="4"/>
    </w:pPr>
    <w:rPr>
      <w:rFonts w:ascii="Times New Roman" w:eastAsia="Times New Roman" w:hAnsi="Times New Roman" w:cs="Segoe Script"/>
      <w:color w:val="000000"/>
      <w:lang w:val="en-GB"/>
    </w:rPr>
  </w:style>
  <w:style w:type="paragraph" w:customStyle="1" w:styleId="CMSANHeading5">
    <w:name w:val="CMS AN Heading 5"/>
    <w:uiPriority w:val="1"/>
    <w:qFormat/>
    <w:rsid w:val="00E26B0D"/>
    <w:pPr>
      <w:numPr>
        <w:ilvl w:val="5"/>
        <w:numId w:val="3"/>
      </w:numPr>
      <w:spacing w:before="120" w:after="120" w:line="300" w:lineRule="atLeast"/>
      <w:jc w:val="both"/>
      <w:outlineLvl w:val="5"/>
    </w:pPr>
    <w:rPr>
      <w:rFonts w:ascii="Times New Roman" w:eastAsia="Times New Roman" w:hAnsi="Times New Roman" w:cs="Segoe Script"/>
      <w:color w:val="000000"/>
      <w:lang w:val="en-GB"/>
    </w:rPr>
  </w:style>
  <w:style w:type="paragraph" w:customStyle="1" w:styleId="CMSANIndent2">
    <w:name w:val="CMS AN Indent 2"/>
    <w:uiPriority w:val="10"/>
    <w:qFormat/>
    <w:rsid w:val="00E26B0D"/>
    <w:pPr>
      <w:spacing w:before="120" w:after="120" w:line="300" w:lineRule="atLeast"/>
      <w:ind w:left="851"/>
      <w:jc w:val="both"/>
    </w:pPr>
    <w:rPr>
      <w:rFonts w:ascii="Times New Roman" w:eastAsia="Times New Roman" w:hAnsi="Times New Roman" w:cs="Segoe Script"/>
      <w:color w:val="000000"/>
      <w:lang w:val="en-GB"/>
    </w:rPr>
  </w:style>
  <w:style w:type="character" w:styleId="Odkaznakoment">
    <w:name w:val="annotation reference"/>
    <w:basedOn w:val="Standardnpsmoodstavce"/>
    <w:uiPriority w:val="99"/>
    <w:semiHidden/>
    <w:unhideWhenUsed/>
    <w:rsid w:val="00E26B0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26B0D"/>
    <w:pPr>
      <w:spacing w:after="160" w:line="240" w:lineRule="auto"/>
    </w:pPr>
    <w:rPr>
      <w:rFonts w:asciiTheme="minorHAnsi" w:hAnsiTheme="minorHAnsi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26B0D"/>
    <w:rPr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97155"/>
    <w:pPr>
      <w:spacing w:after="160" w:line="259" w:lineRule="auto"/>
      <w:ind w:left="720"/>
      <w:contextualSpacing/>
    </w:pPr>
    <w:rPr>
      <w:rFonts w:asciiTheme="minorHAnsi" w:hAnsiTheme="minorHAnsi"/>
      <w:sz w:val="22"/>
      <w:szCs w:val="22"/>
      <w:lang w:val="en-GB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0D56"/>
    <w:pPr>
      <w:spacing w:after="0"/>
    </w:pPr>
    <w:rPr>
      <w:rFonts w:ascii="Verdana" w:hAnsi="Verdana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0D56"/>
    <w:rPr>
      <w:rFonts w:ascii="Verdana" w:hAnsi="Verdana"/>
      <w:b/>
      <w:bCs/>
      <w:sz w:val="20"/>
      <w:szCs w:val="20"/>
    </w:rPr>
  </w:style>
  <w:style w:type="paragraph" w:styleId="Revize">
    <w:name w:val="Revision"/>
    <w:hidden/>
    <w:uiPriority w:val="99"/>
    <w:semiHidden/>
    <w:rsid w:val="00F92ED8"/>
    <w:pPr>
      <w:spacing w:after="0" w:line="240" w:lineRule="auto"/>
    </w:pPr>
    <w:rPr>
      <w:rFonts w:ascii="Verdana" w:hAnsi="Verdan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18" Type="http://schemas.openxmlformats.org/officeDocument/2006/relationships/header" Target="header7.xml"/><Relationship Id="rId3" Type="http://schemas.openxmlformats.org/officeDocument/2006/relationships/settings" Target="settings.xml"/><Relationship Id="rId21" Type="http://schemas.openxmlformats.org/officeDocument/2006/relationships/glossaryDocument" Target="glossary/document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20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image" Target="media/image2.jp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eader" Target="header4.xm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6965B4C7B8F439AB4DBE1D227AC02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8F9FD0-B65E-4A6F-A0AB-7C020FA63334}"/>
      </w:docPartPr>
      <w:docPartBody>
        <w:p w:rsidR="003A3087" w:rsidRDefault="00037BB7" w:rsidP="00037BB7">
          <w:pPr>
            <w:pStyle w:val="26965B4C7B8F439AB4DBE1D227AC0222"/>
          </w:pPr>
          <w:r w:rsidRPr="00117FBE">
            <w:t>[Title]</w:t>
          </w:r>
        </w:p>
      </w:docPartBody>
    </w:docPart>
    <w:docPart>
      <w:docPartPr>
        <w:name w:val="B7796380C55D425CB42FF1FC96D0D6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ED1979-B37E-46C2-9410-51DFB9FF3054}"/>
      </w:docPartPr>
      <w:docPartBody>
        <w:p w:rsidR="003A3087" w:rsidRDefault="00037BB7" w:rsidP="00037BB7">
          <w:pPr>
            <w:pStyle w:val="B7796380C55D425CB42FF1FC96D0D685"/>
          </w:pPr>
          <w:r w:rsidRPr="00117FBE">
            <w:t>[Subject]</w:t>
          </w:r>
        </w:p>
      </w:docPartBody>
    </w:docPart>
    <w:docPart>
      <w:docPartPr>
        <w:name w:val="0634F1FCFDEC499094B9B4F9381A4D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F4B1A5-EA4A-4E27-B0CF-7E4480B85DB2}"/>
      </w:docPartPr>
      <w:docPartBody>
        <w:p w:rsidR="003A3087" w:rsidRDefault="00037BB7" w:rsidP="00037BB7">
          <w:pPr>
            <w:pStyle w:val="0634F1FCFDEC499094B9B4F9381A4D45"/>
          </w:pPr>
          <w:r>
            <w:t>[Text]</w:t>
          </w:r>
        </w:p>
      </w:docPartBody>
    </w:docPart>
    <w:docPart>
      <w:docPartPr>
        <w:name w:val="BAD7291A6F974152852A32386307A7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A4D93E-837E-4F0A-A304-734292425C1B}"/>
      </w:docPartPr>
      <w:docPartBody>
        <w:p w:rsidR="003A3087" w:rsidRDefault="00037BB7" w:rsidP="00037BB7">
          <w:pPr>
            <w:pStyle w:val="BAD7291A6F974152852A32386307A7A0"/>
          </w:pPr>
          <w:r>
            <w:rPr>
              <w:rStyle w:val="Zstupntext"/>
            </w:rPr>
            <w:t>Click or tap here to enter text.</w:t>
          </w:r>
        </w:p>
      </w:docPartBody>
    </w:docPart>
    <w:docPart>
      <w:docPartPr>
        <w:name w:val="3ADF78FDA9324EFD8C5BFC22152E6A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8171ED-F8C4-45C8-9F40-DB2373A9190B}"/>
      </w:docPartPr>
      <w:docPartBody>
        <w:p w:rsidR="003A3087" w:rsidRDefault="00037BB7" w:rsidP="00037BB7">
          <w:pPr>
            <w:pStyle w:val="3ADF78FDA9324EFD8C5BFC22152E6AAB"/>
          </w:pPr>
          <w:r w:rsidRPr="009E0414">
            <w:rPr>
              <w:rStyle w:val="Zstupntext"/>
            </w:rPr>
            <w:t>[Kategorie]</w:t>
          </w:r>
        </w:p>
      </w:docPartBody>
    </w:docPart>
    <w:docPart>
      <w:docPartPr>
        <w:name w:val="D135D0D762FA44F8825EE293DE6D20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A02EEA-2845-420C-B67A-DA3A0D0C7BAC}"/>
      </w:docPartPr>
      <w:docPartBody>
        <w:p w:rsidR="003A3087" w:rsidRDefault="00037BB7" w:rsidP="00037BB7">
          <w:pPr>
            <w:pStyle w:val="D135D0D762FA44F8825EE293DE6D2011"/>
          </w:pPr>
          <w:r>
            <w:t>[</w:t>
          </w:r>
          <w:bookmarkStart w:id="0" w:name="LAN_FrontpageTitle_1"/>
          <w:r w:rsidRPr="007308ED">
            <w:t>Title</w:t>
          </w:r>
          <w:bookmarkEnd w:id="0"/>
          <w:r>
            <w:t>]</w:t>
          </w:r>
        </w:p>
      </w:docPartBody>
    </w:docPart>
    <w:docPart>
      <w:docPartPr>
        <w:name w:val="7B09E6C5E96F4A9F8C0487CFE323A8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C4A323-3389-4D62-8E8A-A50E41C0411C}"/>
      </w:docPartPr>
      <w:docPartBody>
        <w:p w:rsidR="003A3087" w:rsidRDefault="00037BB7" w:rsidP="00037BB7">
          <w:pPr>
            <w:pStyle w:val="7B09E6C5E96F4A9F8C0487CFE323A8A8"/>
          </w:pPr>
          <w:r>
            <w:t>[</w:t>
          </w:r>
          <w:bookmarkStart w:id="1" w:name="LAN_FrontpageSubtitle_1"/>
          <w:r w:rsidRPr="007308ED">
            <w:t>Subject</w:t>
          </w:r>
          <w:bookmarkEnd w:id="1"/>
          <w:r>
            <w:t>]</w:t>
          </w:r>
        </w:p>
      </w:docPartBody>
    </w:docPart>
    <w:docPart>
      <w:docPartPr>
        <w:name w:val="FB7E2BB412D4403F9F85AE1219CE1B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F8A7E3-E6EE-434A-ADB1-7AF33A9AFCC0}"/>
      </w:docPartPr>
      <w:docPartBody>
        <w:p w:rsidR="003A3087" w:rsidRDefault="00037BB7" w:rsidP="00037BB7">
          <w:pPr>
            <w:pStyle w:val="FB7E2BB412D4403F9F85AE1219CE1BDD"/>
          </w:pPr>
          <w:r w:rsidRPr="00E77BAE">
            <w:rPr>
              <w:rStyle w:val="Zstupntext"/>
            </w:rPr>
            <w:t>[Title]</w:t>
          </w:r>
        </w:p>
      </w:docPartBody>
    </w:docPart>
    <w:docPart>
      <w:docPartPr>
        <w:name w:val="3CB1C35EA226484A81206BE481C443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C2717F-781F-4089-B85A-FFB201FF0D6C}"/>
      </w:docPartPr>
      <w:docPartBody>
        <w:p w:rsidR="003A3087" w:rsidRDefault="00037BB7" w:rsidP="00037BB7">
          <w:pPr>
            <w:pStyle w:val="3CB1C35EA226484A81206BE481C443FF"/>
          </w:pPr>
          <w:r w:rsidRPr="009E0414">
            <w:rPr>
              <w:rStyle w:val="Zstupntext"/>
            </w:rPr>
            <w:t>[Kategorie]</w:t>
          </w:r>
        </w:p>
      </w:docPartBody>
    </w:docPart>
    <w:docPart>
      <w:docPartPr>
        <w:name w:val="14994C65E6794F3CAEE3E73E7ED294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1CE08C-6E05-45A9-B83E-33D4EEB30546}"/>
      </w:docPartPr>
      <w:docPartBody>
        <w:p w:rsidR="003A3087" w:rsidRDefault="00037BB7" w:rsidP="00037BB7">
          <w:pPr>
            <w:pStyle w:val="14994C65E6794F3CAEE3E73E7ED294A0"/>
          </w:pPr>
          <w:r w:rsidRPr="00E77BAE">
            <w:rPr>
              <w:rStyle w:val="Zstupntext"/>
            </w:rPr>
            <w:t>[Title]</w:t>
          </w:r>
        </w:p>
      </w:docPartBody>
    </w:docPart>
    <w:docPart>
      <w:docPartPr>
        <w:name w:val="87BCBBD47BE44AF4BF4A4CEACE03F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372C59-E3E8-459D-930E-29F3B2C3E37A}"/>
      </w:docPartPr>
      <w:docPartBody>
        <w:p w:rsidR="003A3087" w:rsidRDefault="00037BB7" w:rsidP="00037BB7">
          <w:pPr>
            <w:pStyle w:val="87BCBBD47BE44AF4BF4A4CEACE03F84B"/>
          </w:pPr>
          <w:r w:rsidRPr="009E0414">
            <w:rPr>
              <w:rStyle w:val="Zstupntext"/>
            </w:rPr>
            <w:t>[Kategorie]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Script">
    <w:panose1 w:val="030B0504020000000003"/>
    <w:charset w:val="EE"/>
    <w:family w:val="script"/>
    <w:pitch w:val="variable"/>
    <w:sig w:usb0="0000028F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BB7"/>
    <w:rsid w:val="00037BB7"/>
    <w:rsid w:val="000F6756"/>
    <w:rsid w:val="0027021F"/>
    <w:rsid w:val="003A3087"/>
    <w:rsid w:val="00424E75"/>
    <w:rsid w:val="00445B11"/>
    <w:rsid w:val="005135E9"/>
    <w:rsid w:val="00641742"/>
    <w:rsid w:val="006B3C0D"/>
    <w:rsid w:val="00744672"/>
    <w:rsid w:val="00780A89"/>
    <w:rsid w:val="008D7F17"/>
    <w:rsid w:val="0091647D"/>
    <w:rsid w:val="00930D2A"/>
    <w:rsid w:val="00933490"/>
    <w:rsid w:val="00AB1DF4"/>
    <w:rsid w:val="00FB7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6965B4C7B8F439AB4DBE1D227AC0222">
    <w:name w:val="26965B4C7B8F439AB4DBE1D227AC0222"/>
    <w:rsid w:val="00037BB7"/>
  </w:style>
  <w:style w:type="paragraph" w:customStyle="1" w:styleId="B7796380C55D425CB42FF1FC96D0D685">
    <w:name w:val="B7796380C55D425CB42FF1FC96D0D685"/>
    <w:rsid w:val="00037BB7"/>
  </w:style>
  <w:style w:type="paragraph" w:customStyle="1" w:styleId="0634F1FCFDEC499094B9B4F9381A4D45">
    <w:name w:val="0634F1FCFDEC499094B9B4F9381A4D45"/>
    <w:rsid w:val="00037BB7"/>
  </w:style>
  <w:style w:type="character" w:styleId="Zstupntext">
    <w:name w:val="Placeholder Text"/>
    <w:basedOn w:val="Standardnpsmoodstavce"/>
    <w:uiPriority w:val="99"/>
    <w:semiHidden/>
    <w:rsid w:val="00037BB7"/>
    <w:rPr>
      <w:color w:val="auto"/>
      <w:lang w:val="cs-CZ"/>
    </w:rPr>
  </w:style>
  <w:style w:type="paragraph" w:customStyle="1" w:styleId="BAD7291A6F974152852A32386307A7A0">
    <w:name w:val="BAD7291A6F974152852A32386307A7A0"/>
    <w:rsid w:val="00037BB7"/>
  </w:style>
  <w:style w:type="paragraph" w:customStyle="1" w:styleId="3ADF78FDA9324EFD8C5BFC22152E6AAB">
    <w:name w:val="3ADF78FDA9324EFD8C5BFC22152E6AAB"/>
    <w:rsid w:val="00037BB7"/>
  </w:style>
  <w:style w:type="paragraph" w:customStyle="1" w:styleId="D135D0D762FA44F8825EE293DE6D2011">
    <w:name w:val="D135D0D762FA44F8825EE293DE6D2011"/>
    <w:rsid w:val="00037BB7"/>
  </w:style>
  <w:style w:type="paragraph" w:customStyle="1" w:styleId="7B09E6C5E96F4A9F8C0487CFE323A8A8">
    <w:name w:val="7B09E6C5E96F4A9F8C0487CFE323A8A8"/>
    <w:rsid w:val="00037BB7"/>
  </w:style>
  <w:style w:type="paragraph" w:customStyle="1" w:styleId="FB7E2BB412D4403F9F85AE1219CE1BDD">
    <w:name w:val="FB7E2BB412D4403F9F85AE1219CE1BDD"/>
    <w:rsid w:val="00037BB7"/>
  </w:style>
  <w:style w:type="paragraph" w:customStyle="1" w:styleId="3CB1C35EA226484A81206BE481C443FF">
    <w:name w:val="3CB1C35EA226484A81206BE481C443FF"/>
    <w:rsid w:val="00037BB7"/>
  </w:style>
  <w:style w:type="paragraph" w:customStyle="1" w:styleId="14994C65E6794F3CAEE3E73E7ED294A0">
    <w:name w:val="14994C65E6794F3CAEE3E73E7ED294A0"/>
    <w:rsid w:val="00037BB7"/>
  </w:style>
  <w:style w:type="paragraph" w:customStyle="1" w:styleId="87BCBBD47BE44AF4BF4A4CEACE03F84B">
    <w:name w:val="87BCBBD47BE44AF4BF4A4CEACE03F84B"/>
    <w:rsid w:val="00037BB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1648</Words>
  <Characters>9726</Characters>
  <Application>Microsoft Office Word</Application>
  <DocSecurity>0</DocSecurity>
  <Lines>81</Lines>
  <Paragraphs>22</Paragraphs>
  <ScaleCrop>false</ScaleCrop>
  <Company/>
  <LinksUpToDate>false</LinksUpToDate>
  <CharactersWithSpaces>11352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ČÁST II.c</dc:title>
  <dc:subject>Smluvní pokuty za nedodržení hodnot</dc:subject>
  <dc:creator>Katerina Mikulajova</dc:creator>
  <cp:keywords/>
  <dc:description/>
  <cp:lastModifiedBy>Pavel Slezák</cp:lastModifiedBy>
  <cp:revision>5</cp:revision>
  <cp:lastPrinted>2021-05-03T12:39:00Z</cp:lastPrinted>
  <dcterms:created xsi:type="dcterms:W3CDTF">2025-03-11T21:47:00Z</dcterms:created>
  <dcterms:modified xsi:type="dcterms:W3CDTF">2025-03-14T19:59:00Z</dcterms:modified>
  <cp:category>Zadávací dokumentace – Část II – Ustanovení smlouvy</cp:category>
</cp:coreProperties>
</file>